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F3F" w:rsidRPr="00F54F3F" w:rsidRDefault="00F54F3F" w:rsidP="00F54F3F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48"/>
          <w:szCs w:val="48"/>
          <w:lang w:val="en-US" w:eastAsia="ru-RU"/>
        </w:rPr>
      </w:pPr>
      <w:r w:rsidRPr="00F54F3F"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Немец</w:t>
      </w:r>
      <w:r>
        <w:rPr>
          <w:rFonts w:ascii="Times New Roman" w:eastAsia="Times New Roman" w:hAnsi="Times New Roman" w:cs="Times New Roman"/>
          <w:kern w:val="36"/>
          <w:sz w:val="48"/>
          <w:szCs w:val="48"/>
          <w:lang w:eastAsia="ru-RU"/>
        </w:rPr>
        <w:t>кий язык 7-8 классы</w:t>
      </w:r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1"/>
        <w:rPr>
          <w:rFonts w:ascii="Helvetica" w:eastAsia="Times New Roman" w:hAnsi="Helvetica" w:cs="Helvetica"/>
          <w:b/>
          <w:bCs/>
          <w:color w:val="444444"/>
          <w:sz w:val="36"/>
          <w:szCs w:val="36"/>
          <w:lang w:eastAsia="ru-RU"/>
        </w:rPr>
      </w:pPr>
      <w:bookmarkStart w:id="0" w:name="Oglavlenie"/>
      <w:bookmarkEnd w:id="0"/>
      <w:r w:rsidRPr="00F54F3F">
        <w:rPr>
          <w:rFonts w:ascii="Helvetica" w:eastAsia="Times New Roman" w:hAnsi="Helvetica" w:cs="Helvetica"/>
          <w:b/>
          <w:bCs/>
          <w:color w:val="444444"/>
          <w:sz w:val="36"/>
          <w:szCs w:val="36"/>
          <w:lang w:eastAsia="ru-RU"/>
        </w:rPr>
        <w:t>Оглавление</w:t>
      </w:r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F54F3F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 </w:t>
      </w:r>
    </w:p>
    <w:p w:rsidR="00F54F3F" w:rsidRPr="00F54F3F" w:rsidRDefault="00F54F3F" w:rsidP="00F54F3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r w:rsidRPr="00F54F3F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Задания</w:t>
      </w:r>
    </w:p>
    <w:p w:rsidR="00F54F3F" w:rsidRPr="00F54F3F" w:rsidRDefault="00F54F3F" w:rsidP="00F54F3F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hyperlink r:id="rId5" w:anchor="Lexik_und_Grammatik" w:history="1"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Lexik und Grammatik (Лексико-грамматическое задание)</w:t>
        </w:r>
      </w:hyperlink>
    </w:p>
    <w:p w:rsidR="00F54F3F" w:rsidRPr="00F54F3F" w:rsidRDefault="00F54F3F" w:rsidP="00F54F3F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hyperlink r:id="rId6" w:anchor="Audio" w:history="1"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Hörverstehen (Аудирование)</w:t>
        </w:r>
      </w:hyperlink>
    </w:p>
    <w:p w:rsidR="00F54F3F" w:rsidRPr="00F54F3F" w:rsidRDefault="00F54F3F" w:rsidP="00F54F3F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hyperlink r:id="rId7" w:anchor="Leseverstehen" w:history="1"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Leseverstehen (Чтение)</w:t>
        </w:r>
      </w:hyperlink>
    </w:p>
    <w:p w:rsidR="00F54F3F" w:rsidRPr="00F54F3F" w:rsidRDefault="00F54F3F" w:rsidP="00F54F3F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hyperlink r:id="rId8" w:anchor="Landeskunde" w:history="1"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Landeskunde (Страноведение)</w:t>
        </w:r>
      </w:hyperlink>
    </w:p>
    <w:p w:rsidR="00F54F3F" w:rsidRPr="00F54F3F" w:rsidRDefault="00F54F3F" w:rsidP="00F54F3F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hyperlink r:id="rId9" w:anchor="Schreiben" w:history="1"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Schreiben (Письмо)</w:t>
        </w:r>
      </w:hyperlink>
    </w:p>
    <w:p w:rsidR="00F54F3F" w:rsidRPr="00F54F3F" w:rsidRDefault="00F54F3F" w:rsidP="00F54F3F">
      <w:pPr>
        <w:numPr>
          <w:ilvl w:val="1"/>
          <w:numId w:val="1"/>
        </w:numPr>
        <w:shd w:val="clear" w:color="auto" w:fill="FFFFFF"/>
        <w:spacing w:beforeAutospacing="1" w:after="0" w:afterAutospacing="1" w:line="240" w:lineRule="auto"/>
        <w:ind w:left="720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hyperlink r:id="rId10" w:anchor="Sprechen" w:history="1"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Sprechen (Устная речь)</w:t>
        </w:r>
      </w:hyperlink>
    </w:p>
    <w:p w:rsidR="00F54F3F" w:rsidRPr="00F54F3F" w:rsidRDefault="00F54F3F" w:rsidP="00F54F3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hyperlink r:id="rId11" w:anchor="Text" w:history="1"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Текст для аудирования</w:t>
        </w:r>
      </w:hyperlink>
    </w:p>
    <w:p w:rsidR="00F54F3F" w:rsidRPr="00F54F3F" w:rsidRDefault="00F54F3F" w:rsidP="00F54F3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hyperlink r:id="rId12" w:anchor="Otvety" w:history="1"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Ответы</w:t>
        </w:r>
      </w:hyperlink>
    </w:p>
    <w:p w:rsidR="00F54F3F" w:rsidRPr="00F54F3F" w:rsidRDefault="00F54F3F" w:rsidP="00F54F3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hyperlink r:id="rId13" w:anchor="Kriterii_pismo" w:history="1"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Критерии оценивания письменной речи</w:t>
        </w:r>
      </w:hyperlink>
    </w:p>
    <w:p w:rsidR="00F54F3F" w:rsidRPr="00F54F3F" w:rsidRDefault="00F54F3F" w:rsidP="00F54F3F">
      <w:pPr>
        <w:numPr>
          <w:ilvl w:val="0"/>
          <w:numId w:val="1"/>
        </w:num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hyperlink r:id="rId14" w:anchor="Kriterii_ustnoj" w:history="1"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Критерии оценивания устной речи</w:t>
        </w:r>
      </w:hyperlink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rFonts w:ascii="Helvetica" w:eastAsia="Times New Roman" w:hAnsi="Helvetica" w:cs="Helvetica"/>
          <w:b/>
          <w:bCs/>
          <w:color w:val="444444"/>
          <w:sz w:val="36"/>
          <w:szCs w:val="36"/>
          <w:lang w:eastAsia="ru-RU"/>
        </w:rPr>
      </w:pPr>
      <w:bookmarkStart w:id="1" w:name="Lexik_und_Grammatik"/>
      <w:bookmarkEnd w:id="1"/>
      <w:r w:rsidRPr="00F54F3F">
        <w:rPr>
          <w:rFonts w:ascii="Helvetica" w:eastAsia="Times New Roman" w:hAnsi="Helvetica" w:cs="Helvetica"/>
          <w:b/>
          <w:bCs/>
          <w:color w:val="444444"/>
          <w:sz w:val="36"/>
          <w:szCs w:val="36"/>
          <w:lang w:eastAsia="ru-RU"/>
        </w:rPr>
        <w:t>Lexik und Grammatik (Лексико-грамматическое задание)</w:t>
      </w:r>
    </w:p>
    <w:p w:rsidR="00F54F3F" w:rsidRPr="00F54F3F" w:rsidRDefault="00F54F3F" w:rsidP="00F54F3F">
      <w:pPr>
        <w:shd w:val="clear" w:color="auto" w:fill="EAF7D3"/>
        <w:spacing w:after="150" w:line="480" w:lineRule="auto"/>
        <w:textAlignment w:val="baseline"/>
        <w:rPr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</w:pPr>
      <w:r w:rsidRPr="00F54F3F">
        <w:rPr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  <w:t>Lies den Text und dann die Wörter im Kasten. Setze die passenden Wörter in die Lücken ein. Drei Wörter bleiben übrig.</w:t>
      </w:r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rFonts w:ascii="Helvetica" w:eastAsia="Times New Roman" w:hAnsi="Helvetica" w:cs="Helvetica"/>
          <w:b/>
          <w:bCs/>
          <w:color w:val="444444"/>
          <w:sz w:val="27"/>
          <w:szCs w:val="27"/>
          <w:lang w:val="en-US" w:eastAsia="ru-RU"/>
        </w:rPr>
      </w:pPr>
      <w:r w:rsidRPr="00F54F3F">
        <w:rPr>
          <w:rFonts w:ascii="Helvetica" w:eastAsia="Times New Roman" w:hAnsi="Helvetica" w:cs="Helvetica"/>
          <w:b/>
          <w:bCs/>
          <w:color w:val="444444"/>
          <w:sz w:val="27"/>
          <w:szCs w:val="27"/>
          <w:lang w:val="en-US" w:eastAsia="ru-RU"/>
        </w:rPr>
        <w:t>Blumen sind nicht nur in der Vase schön</w:t>
      </w:r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r w:rsidRPr="00F54F3F">
        <w:rPr>
          <w:rFonts w:ascii="Helvetica" w:eastAsia="Times New Roman" w:hAnsi="Helvetica" w:cs="Helvetica"/>
          <w:i/>
          <w:iCs/>
          <w:color w:val="444444"/>
          <w:sz w:val="21"/>
          <w:lang w:val="en-US" w:eastAsia="ru-RU"/>
        </w:rPr>
        <w:t>wie, Schönheit, Preis, kommen, Wettbewerb, entsteht, fällt, draußen, Gemüsesorten, gehen, an, auf, kombiniert, Eröffnung, später, Hände, veranstaltet, Fest</w:t>
      </w:r>
    </w:p>
    <w:p w:rsidR="00F54F3F" w:rsidRPr="00F54F3F" w:rsidRDefault="00F54F3F" w:rsidP="00F54F3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t>Ich mag Blumen. Ich schaue sie gern an, bewundere ihre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_________ (1).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Ich habe auch schon einige Blumenausstellungen besucht. Je nach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Jahreszeit werden in Deutschland Blumenausstellungen in Messehallen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oder unter freiem Himmel _________ (2).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In der südfranzösischen Stadt Antibes _________ (3) Floristen auch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andere Wege. Dort nutzen Blumenfachleute das kleine Schloss der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Altstadt als Kulisse für einen _________ (4) der Floristen. Beim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Eintreten ins Schloss _________ (5) gleich die Gestaltung der Treppe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ins Auge. Dort schmücken viele fleißige _________ (6) das Geländer. Man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dekoriert nicht Blumen und Gräser, sondern verschiedene _________ (7).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Blumenkohl, Mohrrüben und Petersilie, Kürbisse, rote Paprika und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Zucchini. Das sieht wunderbar aus.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Wir gehen staunend über die Treppe nach oben. Dort sehen wir _________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(8) den Wänden Bilder aus Blumen. Im Rahmen aus Bambus sind Orchideen,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Lilien, Gräser mit Trockenschmuck _________ (9). Eine weitere Floristin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steckt auf eine Kugel mehr als 100 Rosen, so dass ein Blumenball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_________ (10). Im Innenhof des Schlosses gibt es die nächste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Überraschung. In der Galerie hängen Blumen _________ (11) eine leichte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Gardine. _________ (12) vor dem Schloss liegen noch tausende von Blumen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und Gemüsesorten.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Zwei Tage _________ (13) soll der Wettbewerb beginnen. Wir haben die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_________ (14) der Blumenausstellung nicht miterlebt. Wir wissen auch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nicht, wer gewonnen hat. Für uns waren alle Dekorationen einen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lastRenderedPageBreak/>
        <w:t>_________ (15) wert. Gern würde ich selbst einmal ein Bild aus frischen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Blumen gestalten.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br/>
        <w:t>„Schrumdirum“, 8/2007</w:t>
      </w:r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right"/>
        <w:textAlignment w:val="baseline"/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r w:rsidRPr="00F54F3F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Максимальный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t xml:space="preserve"> 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eastAsia="ru-RU"/>
        </w:rPr>
        <w:t>балл</w:t>
      </w:r>
      <w:r w:rsidRPr="00F54F3F">
        <w:rPr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  <w:t xml:space="preserve"> – </w:t>
      </w:r>
      <w:r w:rsidRPr="00F54F3F">
        <w:rPr>
          <w:rFonts w:ascii="Helvetica" w:eastAsia="Times New Roman" w:hAnsi="Helvetica" w:cs="Helvetica"/>
          <w:b/>
          <w:bCs/>
          <w:color w:val="444444"/>
          <w:sz w:val="21"/>
          <w:lang w:val="en-US" w:eastAsia="ru-RU"/>
        </w:rPr>
        <w:t>15</w:t>
      </w:r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3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instrText xml:space="preserve"> HYPERLINK "https://olimpiadnye-zadanija.ru/nemetskij-yazyk-7-8-klassy-shkolnyj-pervyj-etap-g-moskva-2016-god/" \l "Oglavlenie"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Оглавление</w:t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val="en-US" w:eastAsia="ru-RU"/>
          </w:rPr>
          <w:t xml:space="preserve"> ↑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1"/>
        <w:rPr>
          <w:ins w:id="4" w:author="Unknown"/>
          <w:rFonts w:ascii="Helvetica" w:eastAsia="Times New Roman" w:hAnsi="Helvetica" w:cs="Helvetica"/>
          <w:b/>
          <w:bCs/>
          <w:color w:val="444444"/>
          <w:sz w:val="36"/>
          <w:szCs w:val="36"/>
          <w:lang w:val="en-US" w:eastAsia="ru-RU"/>
        </w:rPr>
      </w:pPr>
      <w:bookmarkStart w:id="5" w:name="Audio"/>
      <w:bookmarkEnd w:id="5"/>
      <w:ins w:id="6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val="en-US" w:eastAsia="ru-RU"/>
          </w:rPr>
          <w:t>Hörverstehen (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eastAsia="ru-RU"/>
          </w:rPr>
          <w:t>Аудирование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val="en-US" w:eastAsia="ru-RU"/>
          </w:rPr>
          <w:t>)</w:t>
        </w:r>
      </w:ins>
    </w:p>
    <w:p w:rsidR="00F54F3F" w:rsidRPr="00F54F3F" w:rsidRDefault="00F54F3F" w:rsidP="00F54F3F">
      <w:pPr>
        <w:shd w:val="clear" w:color="auto" w:fill="EAF7D3"/>
        <w:spacing w:after="150" w:line="480" w:lineRule="auto"/>
        <w:textAlignment w:val="baseline"/>
        <w:rPr>
          <w:ins w:id="7" w:author="Unknown"/>
          <w:rFonts w:ascii="Helvetica" w:eastAsia="Times New Roman" w:hAnsi="Helvetica" w:cs="Helvetica"/>
          <w:color w:val="021000"/>
          <w:sz w:val="21"/>
          <w:szCs w:val="21"/>
          <w:lang w:eastAsia="ru-RU"/>
        </w:rPr>
      </w:pPr>
      <w:ins w:id="8" w:author="Unknown"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t xml:space="preserve">Lies zuerst die Aufgaben 1–7. Dafür hast du 1 Minute Zeit. Höre dann den Text. Wähle bei den Aufgaben 1–7 die richtige Antwort (a, b oder c). </w:t>
        </w:r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eastAsia="ru-RU"/>
          </w:rPr>
          <w:t>Du hörst den Text</w:t>
        </w:r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eastAsia="ru-RU"/>
          </w:rPr>
          <w:br/>
          <w:t>zweimal.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0" w:author="Unknown">
        <w:r w:rsidRPr="00F54F3F">
          <w:rPr>
            <w:rFonts w:ascii="Helvetica" w:eastAsia="Times New Roman" w:hAnsi="Helvetica" w:cs="Helvetica"/>
            <w:color w:val="444444"/>
            <w:sz w:val="21"/>
            <w:lang w:eastAsia="ru-RU"/>
          </w:rPr>
          <w:t>Аудиоплеер</w:t>
        </w:r>
      </w:ins>
    </w:p>
    <w:p w:rsidR="00F54F3F" w:rsidRPr="00F54F3F" w:rsidRDefault="00F54F3F" w:rsidP="00F54F3F">
      <w:pPr>
        <w:shd w:val="clear" w:color="auto" w:fill="222222"/>
        <w:spacing w:after="0" w:line="150" w:lineRule="atLeast"/>
        <w:jc w:val="center"/>
        <w:textAlignment w:val="baseline"/>
        <w:rPr>
          <w:ins w:id="11" w:author="Unknown"/>
          <w:rFonts w:ascii="Helvetica" w:eastAsia="Times New Roman" w:hAnsi="Helvetica" w:cs="Helvetica"/>
          <w:color w:val="FFFFFF"/>
          <w:sz w:val="17"/>
          <w:szCs w:val="17"/>
          <w:lang w:eastAsia="ru-RU"/>
        </w:rPr>
      </w:pPr>
      <w:ins w:id="12" w:author="Unknown">
        <w:r w:rsidRPr="00F54F3F">
          <w:rPr>
            <w:rFonts w:ascii="Helvetica" w:eastAsia="Times New Roman" w:hAnsi="Helvetica" w:cs="Helvetica"/>
            <w:color w:val="FFFFFF"/>
            <w:sz w:val="17"/>
            <w:lang w:eastAsia="ru-RU"/>
          </w:rPr>
          <w:t>00:00</w:t>
        </w:r>
      </w:ins>
    </w:p>
    <w:p w:rsidR="00F54F3F" w:rsidRPr="00F54F3F" w:rsidRDefault="00F54F3F" w:rsidP="00F54F3F">
      <w:pPr>
        <w:shd w:val="clear" w:color="auto" w:fill="222222"/>
        <w:spacing w:after="0" w:line="150" w:lineRule="atLeast"/>
        <w:jc w:val="center"/>
        <w:textAlignment w:val="baseline"/>
        <w:rPr>
          <w:ins w:id="13" w:author="Unknown"/>
          <w:rFonts w:ascii="Helvetica" w:eastAsia="Times New Roman" w:hAnsi="Helvetica" w:cs="Helvetica"/>
          <w:color w:val="FFFFFF"/>
          <w:sz w:val="17"/>
          <w:szCs w:val="17"/>
          <w:lang w:eastAsia="ru-RU"/>
        </w:rPr>
      </w:pPr>
      <w:ins w:id="14" w:author="Unknown">
        <w:r w:rsidRPr="00F54F3F">
          <w:rPr>
            <w:rFonts w:ascii="Helvetica" w:eastAsia="Times New Roman" w:hAnsi="Helvetica" w:cs="Helvetica"/>
            <w:color w:val="FFFFFF"/>
            <w:sz w:val="17"/>
            <w:lang w:eastAsia="ru-RU"/>
          </w:rPr>
          <w:t>00:00</w:t>
        </w:r>
      </w:ins>
    </w:p>
    <w:p w:rsidR="00F54F3F" w:rsidRPr="00F54F3F" w:rsidRDefault="00F54F3F" w:rsidP="00F54F3F">
      <w:pPr>
        <w:shd w:val="clear" w:color="auto" w:fill="222222"/>
        <w:spacing w:after="0" w:line="240" w:lineRule="auto"/>
        <w:textAlignment w:val="baseline"/>
        <w:rPr>
          <w:ins w:id="15" w:author="Unknown"/>
          <w:rFonts w:ascii="Times New Roman" w:eastAsia="Times New Roman" w:hAnsi="Times New Roman" w:cs="Times New Roman"/>
          <w:color w:val="9F9F9F"/>
          <w:sz w:val="21"/>
          <w:szCs w:val="21"/>
          <w:u w:val="single"/>
          <w:bdr w:val="none" w:sz="0" w:space="0" w:color="auto" w:frame="1"/>
          <w:lang w:eastAsia="ru-RU"/>
        </w:rPr>
      </w:pPr>
      <w:ins w:id="1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instrText xml:space="preserve"> HYPERLINK "javascript:void(0);"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Используйте клавиши вверх/вниз, чтобы увеличить или уменьшить громкость.</w:t>
        </w:r>
      </w:ins>
    </w:p>
    <w:p w:rsidR="00F54F3F" w:rsidRPr="00F54F3F" w:rsidRDefault="00F54F3F" w:rsidP="00F54F3F">
      <w:pPr>
        <w:shd w:val="clear" w:color="auto" w:fill="222222"/>
        <w:spacing w:after="0" w:line="240" w:lineRule="auto"/>
        <w:textAlignment w:val="baseline"/>
        <w:rPr>
          <w:ins w:id="17" w:author="Unknown"/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ins w:id="1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</w:ins>
    </w:p>
    <w:p w:rsidR="00F54F3F" w:rsidRPr="00F54F3F" w:rsidRDefault="00F54F3F" w:rsidP="00F54F3F">
      <w:pPr>
        <w:shd w:val="clear" w:color="auto" w:fill="FFFFFF"/>
        <w:spacing w:after="0" w:line="240" w:lineRule="auto"/>
        <w:textAlignment w:val="baseline"/>
        <w:rPr>
          <w:ins w:id="19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instrText xml:space="preserve"> HYPERLINK "https://olimpiadnye-zadanija.ru/nemetskij-yazyk-7-8-klassy-shkolnyj-pervyj-etap-g-moskva-2016-god/" \l "Text"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Посмотреть</w:t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val="en-US" w:eastAsia="ru-RU"/>
          </w:rPr>
          <w:t xml:space="preserve"> Text ↓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1. Beim Einkaufen kann man …</w:t>
        </w:r>
      </w:ins>
    </w:p>
    <w:p w:rsidR="00F54F3F" w:rsidRPr="00F54F3F" w:rsidRDefault="00F54F3F" w:rsidP="00F54F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1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zum Umweltschutz beitragen.</w:t>
        </w:r>
      </w:ins>
    </w:p>
    <w:p w:rsidR="00F54F3F" w:rsidRPr="00F54F3F" w:rsidRDefault="00F54F3F" w:rsidP="00F54F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eine Menge Tipps nicht beachten.</w:t>
        </w:r>
      </w:ins>
    </w:p>
    <w:p w:rsidR="00F54F3F" w:rsidRPr="00F54F3F" w:rsidRDefault="00F54F3F" w:rsidP="00F54F3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c) seinen Ernährungsplan ändern.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2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2. Bevor Lebensmittel in den Supermarkt kommen, …</w:t>
        </w:r>
      </w:ins>
    </w:p>
    <w:p w:rsidR="00F54F3F" w:rsidRPr="00F54F3F" w:rsidRDefault="00F54F3F" w:rsidP="00F54F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9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3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a) müssen sie einige Wochen reifen.</w:t>
        </w:r>
      </w:ins>
    </w:p>
    <w:p w:rsidR="00F54F3F" w:rsidRPr="00F54F3F" w:rsidRDefault="00F54F3F" w:rsidP="00F54F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3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3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sind sie lange unterwegs.</w:t>
        </w:r>
      </w:ins>
    </w:p>
    <w:p w:rsidR="00F54F3F" w:rsidRPr="00F54F3F" w:rsidRDefault="00F54F3F" w:rsidP="00F54F3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3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3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kauft man sie in Spanien und Griechenland.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35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3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3. Auf dem Etikett kann man sehen, …</w:t>
        </w:r>
      </w:ins>
    </w:p>
    <w:p w:rsidR="00F54F3F" w:rsidRPr="00F54F3F" w:rsidRDefault="00F54F3F" w:rsidP="00F54F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3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3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a) wie viel Benzin man für den Transport der Waren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verbraucht hat.</w:t>
        </w:r>
      </w:ins>
    </w:p>
    <w:p w:rsidR="00F54F3F" w:rsidRPr="00F54F3F" w:rsidRDefault="00F54F3F" w:rsidP="00F54F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39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4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aus welchem Land das Obst oder Gemüse kommt.</w:t>
        </w:r>
      </w:ins>
    </w:p>
    <w:p w:rsidR="00F54F3F" w:rsidRPr="00F54F3F" w:rsidRDefault="00F54F3F" w:rsidP="00F54F3F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4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4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ob die Waren in Containerschiffen, Flugzeugen oder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Lastwagen kommen.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4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4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4. Man muss Obst- und Gemüsesorten der Saison kaufen, weil …</w:t>
        </w:r>
      </w:ins>
    </w:p>
    <w:p w:rsidR="00F54F3F" w:rsidRPr="00F54F3F" w:rsidRDefault="00F54F3F" w:rsidP="00F54F3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45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4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a) ihre Erntezeit im Sommer ist.</w:t>
        </w:r>
      </w:ins>
    </w:p>
    <w:p w:rsidR="00F54F3F" w:rsidRPr="00F54F3F" w:rsidRDefault="00F54F3F" w:rsidP="00F54F3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4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4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man sie nicht das ganze Jahr über lagern kann.</w:t>
        </w:r>
      </w:ins>
    </w:p>
    <w:p w:rsidR="00F54F3F" w:rsidRPr="00F54F3F" w:rsidRDefault="00F54F3F" w:rsidP="00F54F3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49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5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ihr Geschmack dann besser ist.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5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5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5. Es ist nicht gut, viel Fleisch und Wurst zu essen, weil …</w:t>
        </w:r>
      </w:ins>
    </w:p>
    <w:p w:rsidR="00F54F3F" w:rsidRPr="00F54F3F" w:rsidRDefault="00F54F3F" w:rsidP="00F54F3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5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5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a) das der Umwelt schadet.</w:t>
        </w:r>
      </w:ins>
    </w:p>
    <w:p w:rsidR="00F54F3F" w:rsidRPr="00F54F3F" w:rsidRDefault="00F54F3F" w:rsidP="00F54F3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55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5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das Tierfutter zu teuer ist.</w:t>
        </w:r>
      </w:ins>
    </w:p>
    <w:p w:rsidR="00F54F3F" w:rsidRPr="00F54F3F" w:rsidRDefault="00F54F3F" w:rsidP="00F54F3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5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5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das für Kühe schädlich ist.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5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6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lastRenderedPageBreak/>
          <w:t>6. Erwachsene müssen …</w:t>
        </w:r>
      </w:ins>
    </w:p>
    <w:p w:rsidR="00F54F3F" w:rsidRPr="00F54F3F" w:rsidRDefault="00F54F3F" w:rsidP="00F54F3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6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6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a) mehr als 350 Gramm Fleisch pro Woche essen.</w:t>
        </w:r>
      </w:ins>
    </w:p>
    <w:p w:rsidR="00F54F3F" w:rsidRPr="00F54F3F" w:rsidRDefault="00F54F3F" w:rsidP="00F54F3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6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6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2 Stück Fleisch und Wurst in 2 Wochen essen.</w:t>
        </w:r>
      </w:ins>
    </w:p>
    <w:p w:rsidR="00F54F3F" w:rsidRPr="00F54F3F" w:rsidRDefault="00F54F3F" w:rsidP="00F54F3F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65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6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350 Gramm Fleisch und Wurst in der Woche essen.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6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6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7. Wenn man weniger Fleisch ist, …</w:t>
        </w:r>
      </w:ins>
    </w:p>
    <w:p w:rsidR="00F54F3F" w:rsidRPr="00F54F3F" w:rsidRDefault="00F54F3F" w:rsidP="00F54F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69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7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a) tut man viel Gutes für die Landwirtschaft.</w:t>
        </w:r>
      </w:ins>
    </w:p>
    <w:p w:rsidR="00F54F3F" w:rsidRPr="00F54F3F" w:rsidRDefault="00F54F3F" w:rsidP="00F54F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7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7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kümmert man sich um eigene Gesundheit und die Natur.</w:t>
        </w:r>
      </w:ins>
    </w:p>
    <w:p w:rsidR="00F54F3F" w:rsidRPr="00F54F3F" w:rsidRDefault="00F54F3F" w:rsidP="00F54F3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7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7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kümmert man sich um die Eltern.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right"/>
        <w:textAlignment w:val="baseline"/>
        <w:rPr>
          <w:ins w:id="7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7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Максимальный балл – 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21"/>
            <w:lang w:eastAsia="ru-RU"/>
          </w:rPr>
          <w:t>14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77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7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instrText xml:space="preserve"> HYPERLINK "https://olimpiadnye-zadanija.ru/nemetskij-yazyk-7-8-klassy-shkolnyj-pervyj-etap-g-moskva-2016-god/" \l "Oglavlenie"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Оглавление ↑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ins w:id="79" w:author="Unknown"/>
          <w:rFonts w:ascii="Helvetica" w:eastAsia="Times New Roman" w:hAnsi="Helvetica" w:cs="Helvetica"/>
          <w:b/>
          <w:bCs/>
          <w:color w:val="444444"/>
          <w:sz w:val="36"/>
          <w:szCs w:val="36"/>
          <w:lang w:eastAsia="ru-RU"/>
        </w:rPr>
      </w:pPr>
      <w:bookmarkStart w:id="80" w:name="Leseverstehen"/>
      <w:bookmarkEnd w:id="80"/>
      <w:ins w:id="81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eastAsia="ru-RU"/>
          </w:rPr>
          <w:t>Leseverstehen (Чтение)</w:t>
        </w:r>
      </w:ins>
    </w:p>
    <w:p w:rsidR="00F54F3F" w:rsidRPr="00F54F3F" w:rsidRDefault="00F54F3F" w:rsidP="00F54F3F">
      <w:pPr>
        <w:shd w:val="clear" w:color="auto" w:fill="EAF7D3"/>
        <w:spacing w:after="150" w:line="480" w:lineRule="auto"/>
        <w:textAlignment w:val="baseline"/>
        <w:rPr>
          <w:ins w:id="82" w:author="Unknown"/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</w:pPr>
      <w:ins w:id="83" w:author="Unknown"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t>Lies den Text und mache die</w:t>
        </w:r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br/>
          <w:t>Aufgaben danach.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ins w:id="84" w:author="Unknown"/>
          <w:rFonts w:ascii="Helvetica" w:eastAsia="Times New Roman" w:hAnsi="Helvetica" w:cs="Helvetica"/>
          <w:b/>
          <w:bCs/>
          <w:color w:val="444444"/>
          <w:sz w:val="27"/>
          <w:szCs w:val="27"/>
          <w:lang w:val="en-US" w:eastAsia="ru-RU"/>
        </w:rPr>
      </w:pPr>
      <w:ins w:id="85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27"/>
            <w:szCs w:val="27"/>
            <w:lang w:val="en-US" w:eastAsia="ru-RU"/>
          </w:rPr>
          <w:t>Tiere – ein Weihnachtsgeschenk?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86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87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Eine kurze Zeit vor Weihnachten kommen viele ins Tierheim und fragen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nach einer Katze, einem Kaninchen oder Hamster, den sie zu Weihnachten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verschenken wollen. Doch viele Tierheime machen nicht mit: Man darf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sich zwar die Tiere anschauen, muss aber im neuen Jahr wiederkommen, um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sie abzuholen. Denn die Tierheime haben schlechte Erfahrungen gemacht: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Immer wieder passiert es, dass die süßen Tiere erst mit Begeisterung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aufgenommen werden, dann aber zur Last werden. Und ein halbes Jahr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später, kurz vor den Sommerferien, werden sie ins Heim zurückgebracht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oder – noch schlimmer – einfach auf der Straße gelassen.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Die Gründe sind vielfältig: aus dem netten Katzenkind wird eine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„Kratze-Katze“, das Kaninchen beginnt zu riechen oder der Hund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hinterlässt Pfützen in der Wohnung. Immer wieder werden die Menschen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von den hohen Kosten der Tierhaltung überrascht, weil sie sich zuvor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nicht informiert haben, was die Nahrung und regelmäßige Tierarztbesuche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kosten.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Wenn man schon ein Haustier aus einem Tierheim genommen hat, empfehlen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Tierschützer allen mit der ganzen Familie zu besprechen, wie man den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Alltag organisieren will. Wer füllt das Wasser nach? Wer geht mit dem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Hund spazieren? Und wer bringt das Tier zum Arzt, wenn es einmal krank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wird? Außerdem ist die Weihnachtszeit nicht die beste Zeit, um ein Tier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aufzunehmen, weil im Haus viel los ist. Das macht man besser in Ruhe.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Und noch ein Tipp: Der Naturschutzbund bietet Patenschaften an, die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dabei helfen, bedrohte Arten wie z.B. einen Schneeleoparden, zu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schützen. Die Patenschaft kann man verschenken.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Für viele Tiere, die in Tierschutz-Einrichtungen lange leben, kann man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ab 3,- € monatlich eine Patenschaft übernehmen. Das Tier bekommt ein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Zuhause, in dem es bis an sein Lebensende sicher und liebevoll versorgt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wird. Das Geld wird für Futter, Pflege, und Betreuung der Tiere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verwendet. Ob Pferd, Hund, Affe, Papagei, Huhn, Schweinchen, Schaf oder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Wildtier – für jeden Tierliebhaber ist das richtige Patentier dabei.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Als Pate erhält man eine Patenurkunde, ein Foto, einen jährlichen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lastRenderedPageBreak/>
          <w:t>Bericht über die Entwicklung des Schützlings, eine Einladung zu einem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jährlichen Patentreffen.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right"/>
        <w:textAlignment w:val="baseline"/>
        <w:rPr>
          <w:ins w:id="88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89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(Stuttgarter Zeitung.de)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outlineLvl w:val="2"/>
        <w:rPr>
          <w:ins w:id="90" w:author="Unknown"/>
          <w:rFonts w:ascii="Helvetica" w:eastAsia="Times New Roman" w:hAnsi="Helvetica" w:cs="Helvetica"/>
          <w:b/>
          <w:bCs/>
          <w:color w:val="444444"/>
          <w:sz w:val="27"/>
          <w:szCs w:val="27"/>
          <w:lang w:val="en-US" w:eastAsia="ru-RU"/>
        </w:rPr>
      </w:pPr>
      <w:ins w:id="91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27"/>
            <w:szCs w:val="27"/>
            <w:lang w:val="en-US" w:eastAsia="ru-RU"/>
          </w:rPr>
          <w:t>Kreuze an, ob die Aussage richtig (a), falsch (b) oder nicht im Text (c) ist!</w:t>
        </w:r>
      </w:ins>
    </w:p>
    <w:tbl>
      <w:tblPr>
        <w:tblW w:w="5000" w:type="pct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/>
      </w:tblPr>
      <w:tblGrid>
        <w:gridCol w:w="597"/>
        <w:gridCol w:w="3982"/>
        <w:gridCol w:w="1692"/>
        <w:gridCol w:w="1692"/>
        <w:gridCol w:w="1692"/>
      </w:tblGrid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№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Aussage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a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b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c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Die Menschen kommen in das Tierheim,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um ein Tier als Geschenk zu wählen.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Vor Weihnachten darf man die Tiere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vom Tierheim nicht abholen.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Nur süße Tiere werden von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Tierheimen aufgenommen.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Zu den Sommerferien werden alle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aufgenommenen Tiere in einen Zoo zurückgebracht.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Tiere werden aus verschiedenen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Gründen ins Tierheim zurückgebracht.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Die Menschen wissen meistens nicht,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wieviel Geld sie für einen Besuch beim Tierarzt ausgeben sollen.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Die Familienmitglieder müssen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wissen, wer das Tier zum Tierheim zurückbringt.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Weihnachtszeit ist eine passende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Zeit, um ein Tier aufzunehmen.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Patenschaften helfen bedrohte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Tierarten retten.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Eine Patenschaft kann man nur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kaufen.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Nur für einige Tiere kann man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lastRenderedPageBreak/>
              <w:t>monatlich eine Patenschaft übernehmen.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Das Patentier bleibt im Tierheim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bis an sein Lebensende.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Das Patengeld gibt man nur für das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Futter aus.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Als Pate kann man das Foto vom Tier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bekommen und seine Entwicklung beobachten.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0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t>Ein Patentreffen findet nicht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  <w:br/>
              <w:t>regelmäßig statt.</w:t>
            </w: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  <w:tc>
          <w:tcPr>
            <w:tcW w:w="8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val="en-US" w:eastAsia="ru-RU"/>
              </w:rPr>
            </w:pPr>
          </w:p>
        </w:tc>
      </w:tr>
    </w:tbl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right"/>
        <w:textAlignment w:val="baseline"/>
        <w:rPr>
          <w:ins w:id="92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93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Максимальный балл – 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21"/>
            <w:lang w:eastAsia="ru-RU"/>
          </w:rPr>
          <w:t>15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94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95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 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96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97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instrText xml:space="preserve"> HYPERLINK "https://olimpiadnye-zadanija.ru/nemetskij-yazyk-7-8-klassy-shkolnyj-pervyj-etap-g-moskva-2016-god/" \l "Oglavlenie"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Оглавление ↑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1"/>
        <w:rPr>
          <w:ins w:id="98" w:author="Unknown"/>
          <w:rFonts w:ascii="Helvetica" w:eastAsia="Times New Roman" w:hAnsi="Helvetica" w:cs="Helvetica"/>
          <w:b/>
          <w:bCs/>
          <w:color w:val="444444"/>
          <w:sz w:val="36"/>
          <w:szCs w:val="36"/>
          <w:lang w:eastAsia="ru-RU"/>
        </w:rPr>
      </w:pPr>
      <w:bookmarkStart w:id="99" w:name="Landeskunde"/>
      <w:bookmarkEnd w:id="99"/>
      <w:ins w:id="100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eastAsia="ru-RU"/>
          </w:rPr>
          <w:t>Landeskunde (Страноведение)</w:t>
        </w:r>
      </w:ins>
    </w:p>
    <w:p w:rsidR="00F54F3F" w:rsidRPr="00F54F3F" w:rsidRDefault="00F54F3F" w:rsidP="00F54F3F">
      <w:pPr>
        <w:shd w:val="clear" w:color="auto" w:fill="EAF7D3"/>
        <w:spacing w:after="150" w:line="480" w:lineRule="auto"/>
        <w:textAlignment w:val="baseline"/>
        <w:rPr>
          <w:ins w:id="101" w:author="Unknown"/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</w:pPr>
      <w:ins w:id="102" w:author="Unknown"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t>Beantworte die Fragen. Nur</w:t>
        </w:r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br/>
          <w:t>eine Antwort ist richtig.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0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0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1. Die Hauptstadt vom Bundesland Nordrhein-Westfalen ist … .</w:t>
        </w:r>
      </w:ins>
    </w:p>
    <w:p w:rsidR="00F54F3F" w:rsidRPr="00F54F3F" w:rsidRDefault="00F54F3F" w:rsidP="00F54F3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0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0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Köln</w:t>
        </w:r>
      </w:ins>
    </w:p>
    <w:p w:rsidR="00F54F3F" w:rsidRPr="00F54F3F" w:rsidRDefault="00F54F3F" w:rsidP="00F54F3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07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0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b) Bonn</w:t>
        </w:r>
      </w:ins>
    </w:p>
    <w:p w:rsidR="00F54F3F" w:rsidRPr="00F54F3F" w:rsidRDefault="00F54F3F" w:rsidP="00F54F3F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0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1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c) Düsseldorf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1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1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2. In … gibt es die berühmteste Buchmesse, stehen die meisten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Hochhäuser, befinden sich die größten in- und ausländischen Banken.</w:t>
        </w:r>
      </w:ins>
    </w:p>
    <w:p w:rsidR="00F54F3F" w:rsidRPr="00F54F3F" w:rsidRDefault="00F54F3F" w:rsidP="00F54F3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13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1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Berlin</w:t>
        </w:r>
      </w:ins>
    </w:p>
    <w:p w:rsidR="00F54F3F" w:rsidRPr="00F54F3F" w:rsidRDefault="00F54F3F" w:rsidP="00F54F3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1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1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b) Frankfurt am Main</w:t>
        </w:r>
      </w:ins>
    </w:p>
    <w:p w:rsidR="00F54F3F" w:rsidRPr="00F54F3F" w:rsidRDefault="00F54F3F" w:rsidP="00F54F3F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17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1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c) Hamburg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19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2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3. Der Naschmarkt ist der größte…</w:t>
        </w:r>
      </w:ins>
    </w:p>
    <w:p w:rsidR="00F54F3F" w:rsidRPr="00F54F3F" w:rsidRDefault="00F54F3F" w:rsidP="00F54F3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21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2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Antiquitätenladen in Wien.</w:t>
        </w:r>
      </w:ins>
    </w:p>
    <w:p w:rsidR="00F54F3F" w:rsidRPr="00F54F3F" w:rsidRDefault="00F54F3F" w:rsidP="00F54F3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2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2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Markt Wiens mit Geschäften und Cafes.</w:t>
        </w:r>
      </w:ins>
    </w:p>
    <w:p w:rsidR="00F54F3F" w:rsidRPr="00F54F3F" w:rsidRDefault="00F54F3F" w:rsidP="00F54F3F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2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2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c) Flohmarkt in Wien.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2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2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4. Wie viele Einwohner hat Deutschland?</w:t>
        </w:r>
      </w:ins>
    </w:p>
    <w:p w:rsidR="00F54F3F" w:rsidRPr="00F54F3F" w:rsidRDefault="00F54F3F" w:rsidP="00F54F3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2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3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66 Millionen</w:t>
        </w:r>
      </w:ins>
    </w:p>
    <w:p w:rsidR="00F54F3F" w:rsidRPr="00F54F3F" w:rsidRDefault="00F54F3F" w:rsidP="00F54F3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31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3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b) 82 Millionen</w:t>
        </w:r>
      </w:ins>
    </w:p>
    <w:p w:rsidR="00F54F3F" w:rsidRPr="00F54F3F" w:rsidRDefault="00F54F3F" w:rsidP="00F54F3F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33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3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lastRenderedPageBreak/>
          <w:t>c) 108 Millionen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35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3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5. Drei Länder grenzen am Bodensee aneinander, das sind: …</w:t>
        </w:r>
      </w:ins>
    </w:p>
    <w:p w:rsidR="00F54F3F" w:rsidRPr="00F54F3F" w:rsidRDefault="00F54F3F" w:rsidP="00F54F3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3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3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a) Österreich, Lichtenstein, die Schweiz.</w:t>
        </w:r>
      </w:ins>
    </w:p>
    <w:p w:rsidR="00F54F3F" w:rsidRPr="00F54F3F" w:rsidRDefault="00F54F3F" w:rsidP="00F54F3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39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4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Deutschland, Österreich, die Schweiz.</w:t>
        </w:r>
      </w:ins>
    </w:p>
    <w:p w:rsidR="00F54F3F" w:rsidRPr="00F54F3F" w:rsidRDefault="00F54F3F" w:rsidP="00F54F3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41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4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c) Frankreich, Deutschland, Lichtenstein.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4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4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6. Die ersten Uhren sind …. entstanden.</w:t>
        </w:r>
      </w:ins>
    </w:p>
    <w:p w:rsidR="00F54F3F" w:rsidRPr="00F54F3F" w:rsidRDefault="00F54F3F" w:rsidP="00F54F3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4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4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in Italien, Deutschland, Frankreich</w:t>
        </w:r>
      </w:ins>
    </w:p>
    <w:p w:rsidR="00F54F3F" w:rsidRPr="00F54F3F" w:rsidRDefault="00F54F3F" w:rsidP="00F54F3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4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4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in der Schweiz, in Frankreich, in Österreich</w:t>
        </w:r>
      </w:ins>
    </w:p>
    <w:p w:rsidR="00F54F3F" w:rsidRPr="00F54F3F" w:rsidRDefault="00F54F3F" w:rsidP="00F54F3F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49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5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in Deutschland, in Tschechien, in der Schweiz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5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5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7. Zum Martinstag bereitet man traditionell … zu.</w:t>
        </w:r>
      </w:ins>
    </w:p>
    <w:p w:rsidR="00F54F3F" w:rsidRPr="00F54F3F" w:rsidRDefault="00F54F3F" w:rsidP="00F54F3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53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5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Karpfenfisch</w:t>
        </w:r>
      </w:ins>
    </w:p>
    <w:p w:rsidR="00F54F3F" w:rsidRPr="00F54F3F" w:rsidRDefault="00F54F3F" w:rsidP="00F54F3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5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5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b) Gänsebraten</w:t>
        </w:r>
      </w:ins>
    </w:p>
    <w:p w:rsidR="00F54F3F" w:rsidRPr="00F54F3F" w:rsidRDefault="00F54F3F" w:rsidP="00F54F3F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57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5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c) Kalbsbraten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59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6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8. Der Name „Schwarzwald“ kommt daher, dass …</w:t>
        </w:r>
      </w:ins>
    </w:p>
    <w:p w:rsidR="00F54F3F" w:rsidRPr="00F54F3F" w:rsidRDefault="00F54F3F" w:rsidP="00F54F3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6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6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a) alle Frauen dort im Alltag schwarze Kleider tragen.</w:t>
        </w:r>
      </w:ins>
    </w:p>
    <w:p w:rsidR="00F54F3F" w:rsidRPr="00F54F3F" w:rsidRDefault="00F54F3F" w:rsidP="00F54F3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6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6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dort ein dunkler und dichter Urwald war.</w:t>
        </w:r>
      </w:ins>
    </w:p>
    <w:p w:rsidR="00F54F3F" w:rsidRPr="00F54F3F" w:rsidRDefault="00F54F3F" w:rsidP="00F54F3F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65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6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die Sonne in dieser Gegend selten scheint.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67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6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9. Die Hafenstädte sind …</w:t>
        </w:r>
      </w:ins>
    </w:p>
    <w:p w:rsidR="00F54F3F" w:rsidRPr="00F54F3F" w:rsidRDefault="00F54F3F" w:rsidP="00F54F3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6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7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Hamburg, Bremen, Rostock.</w:t>
        </w:r>
      </w:ins>
    </w:p>
    <w:p w:rsidR="00F54F3F" w:rsidRPr="00F54F3F" w:rsidRDefault="00F54F3F" w:rsidP="00F54F3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71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7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b) Hamburg, Wolfsburg, Regensburg.</w:t>
        </w:r>
      </w:ins>
    </w:p>
    <w:p w:rsidR="00F54F3F" w:rsidRPr="00F54F3F" w:rsidRDefault="00F54F3F" w:rsidP="00F54F3F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7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7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Wiesbaden, Baden-Baden, Rostock.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75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7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10. Die Währung in Deutschland ist … .</w:t>
        </w:r>
      </w:ins>
    </w:p>
    <w:p w:rsidR="00F54F3F" w:rsidRPr="00F54F3F" w:rsidRDefault="00F54F3F" w:rsidP="00F54F3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77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7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der Euro</w:t>
        </w:r>
      </w:ins>
    </w:p>
    <w:p w:rsidR="00F54F3F" w:rsidRPr="00F54F3F" w:rsidRDefault="00F54F3F" w:rsidP="00F54F3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7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8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b) die Deutsche Mark</w:t>
        </w:r>
      </w:ins>
    </w:p>
    <w:p w:rsidR="00F54F3F" w:rsidRPr="00F54F3F" w:rsidRDefault="00F54F3F" w:rsidP="00F54F3F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81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8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c) der Dollar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8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8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11. Am 3. Oktober feiert man in Deutschland … .</w:t>
        </w:r>
      </w:ins>
    </w:p>
    <w:p w:rsidR="00F54F3F" w:rsidRPr="00F54F3F" w:rsidRDefault="00F54F3F" w:rsidP="00F54F3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8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8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das Oktoberfest</w:t>
        </w:r>
      </w:ins>
    </w:p>
    <w:p w:rsidR="00F54F3F" w:rsidRPr="00F54F3F" w:rsidRDefault="00F54F3F" w:rsidP="00F54F3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8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8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den Tag der Deutschen Einheit</w:t>
        </w:r>
      </w:ins>
    </w:p>
    <w:p w:rsidR="00F54F3F" w:rsidRPr="00F54F3F" w:rsidRDefault="00F54F3F" w:rsidP="00F54F3F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8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9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c) den Martinstag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9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19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12. Nach der Grundschule kann man zwischen Hauptschule, Gesamtschule, …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und Gymnasium wählen.</w:t>
        </w:r>
      </w:ins>
    </w:p>
    <w:p w:rsidR="00F54F3F" w:rsidRPr="00F54F3F" w:rsidRDefault="00F54F3F" w:rsidP="00F54F3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93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9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Realschule</w:t>
        </w:r>
      </w:ins>
    </w:p>
    <w:p w:rsidR="00F54F3F" w:rsidRPr="00F54F3F" w:rsidRDefault="00F54F3F" w:rsidP="00F54F3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9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9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b) Fachschule</w:t>
        </w:r>
      </w:ins>
    </w:p>
    <w:p w:rsidR="00F54F3F" w:rsidRPr="00F54F3F" w:rsidRDefault="00F54F3F" w:rsidP="00F54F3F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197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19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c) Berufsschule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19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0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13. Die Schweizergarde …</w:t>
        </w:r>
      </w:ins>
    </w:p>
    <w:p w:rsidR="00F54F3F" w:rsidRPr="00F54F3F" w:rsidRDefault="00F54F3F" w:rsidP="00F54F3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0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0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a) ist eine politische Macht in der Schweiz.</w:t>
        </w:r>
      </w:ins>
    </w:p>
    <w:p w:rsidR="00F54F3F" w:rsidRPr="00F54F3F" w:rsidRDefault="00F54F3F" w:rsidP="00F54F3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0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0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nimmt immer an dem Marathon in Luzern teil.</w:t>
        </w:r>
      </w:ins>
    </w:p>
    <w:p w:rsidR="00F54F3F" w:rsidRPr="00F54F3F" w:rsidRDefault="00F54F3F" w:rsidP="00F54F3F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05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0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schütz immer noch den Papst in Vatikan.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207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0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lastRenderedPageBreak/>
          <w:t>14. Wilhelm Tell ist ein …</w:t>
        </w:r>
      </w:ins>
    </w:p>
    <w:p w:rsidR="00F54F3F" w:rsidRPr="00F54F3F" w:rsidRDefault="00F54F3F" w:rsidP="00F54F3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0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1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a) schweizerischer Nationalheld.</w:t>
        </w:r>
      </w:ins>
    </w:p>
    <w:p w:rsidR="00F54F3F" w:rsidRPr="00F54F3F" w:rsidRDefault="00F54F3F" w:rsidP="00F54F3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1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1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b) schweizerischer Soldat aus der Mittelalterzeit.</w:t>
        </w:r>
      </w:ins>
    </w:p>
    <w:p w:rsidR="00F54F3F" w:rsidRPr="00F54F3F" w:rsidRDefault="00F54F3F" w:rsidP="00F54F3F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1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1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legendärer Pirat des Mittelalters.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21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1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15. Martin Luther hat …</w:t>
        </w:r>
      </w:ins>
    </w:p>
    <w:p w:rsidR="00F54F3F" w:rsidRPr="00F54F3F" w:rsidRDefault="00F54F3F" w:rsidP="00F54F3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1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1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a) an dem Bau des Kölner Doms mitgearbeitet.</w:t>
        </w:r>
      </w:ins>
    </w:p>
    <w:p w:rsidR="00F54F3F" w:rsidRPr="00F54F3F" w:rsidRDefault="00F54F3F" w:rsidP="00F54F3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1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2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b) den Buchdruck erfunden.</w:t>
        </w:r>
      </w:ins>
    </w:p>
    <w:p w:rsidR="00F54F3F" w:rsidRPr="00F54F3F" w:rsidRDefault="00F54F3F" w:rsidP="00F54F3F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2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2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c) die Bibel ins Deutsche übersetzt.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right"/>
        <w:textAlignment w:val="baseline"/>
        <w:rPr>
          <w:ins w:id="223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2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Максимальный балл – 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21"/>
            <w:lang w:eastAsia="ru-RU"/>
          </w:rPr>
          <w:t>15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2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2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instrText xml:space="preserve"> HYPERLINK "https://olimpiadnye-zadanija.ru/nemetskij-yazyk-7-8-klassy-shkolnyj-pervyj-etap-g-moskva-2016-god/" \l "Oglavlenie"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Оглавление ↑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ins w:id="227" w:author="Unknown"/>
          <w:rFonts w:ascii="Helvetica" w:eastAsia="Times New Roman" w:hAnsi="Helvetica" w:cs="Helvetica"/>
          <w:b/>
          <w:bCs/>
          <w:color w:val="444444"/>
          <w:sz w:val="36"/>
          <w:szCs w:val="36"/>
          <w:lang w:eastAsia="ru-RU"/>
        </w:rPr>
      </w:pPr>
      <w:bookmarkStart w:id="228" w:name="Schreiben"/>
      <w:bookmarkEnd w:id="228"/>
      <w:ins w:id="229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eastAsia="ru-RU"/>
          </w:rPr>
          <w:t>Schreiben (Письмо)</w:t>
        </w:r>
      </w:ins>
    </w:p>
    <w:p w:rsidR="00F54F3F" w:rsidRPr="00F54F3F" w:rsidRDefault="00F54F3F" w:rsidP="00F54F3F">
      <w:pPr>
        <w:shd w:val="clear" w:color="auto" w:fill="EAF7D3"/>
        <w:spacing w:after="150" w:line="480" w:lineRule="auto"/>
        <w:textAlignment w:val="baseline"/>
        <w:rPr>
          <w:ins w:id="230" w:author="Unknown"/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</w:pPr>
      <w:ins w:id="231" w:author="Unknown">
        <w:r w:rsidRPr="00F54F3F">
          <w:rPr>
            <w:rFonts w:ascii="Helvetica" w:eastAsia="Times New Roman" w:hAnsi="Helvetica" w:cs="Helvetica"/>
            <w:b/>
            <w:bCs/>
            <w:color w:val="021000"/>
            <w:sz w:val="21"/>
            <w:lang w:val="en-US" w:eastAsia="ru-RU"/>
          </w:rPr>
          <w:t>Du hast im Internet folgende Meinung zum Thema „Lernen in den Ferien“ gelesen.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32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33" w:author="Unknown"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Hi, alle</w:t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szCs w:val="21"/>
            <w:bdr w:val="none" w:sz="0" w:space="0" w:color="auto" w:frame="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zusammen!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34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35" w:author="Unknown"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Ich habe im Juli</w:t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szCs w:val="21"/>
            <w:bdr w:val="none" w:sz="0" w:space="0" w:color="auto" w:frame="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an der Sommer-Kinder-Uni in Graz gelernt.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36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37" w:author="Unknown"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Ich habe an</w:t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szCs w:val="21"/>
            <w:bdr w:val="none" w:sz="0" w:space="0" w:color="auto" w:frame="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Projekten und Ausflügen teilgenommen. Am Nachmittag haben alle Kinder</w:t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szCs w:val="21"/>
            <w:bdr w:val="none" w:sz="0" w:space="0" w:color="auto" w:frame="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einen Workshop oder ein Sportprogramm mitgemacht. In dem</w:t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szCs w:val="21"/>
            <w:bdr w:val="none" w:sz="0" w:space="0" w:color="auto" w:frame="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Freilichtmuseum haben wir gebacken und gekocht. Meine Freundin und ich</w:t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szCs w:val="21"/>
            <w:bdr w:val="none" w:sz="0" w:space="0" w:color="auto" w:frame="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haben auch viel gebastelt. In dem Radioworkshop haben wir erlebt, wie</w:t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szCs w:val="21"/>
            <w:bdr w:val="none" w:sz="0" w:space="0" w:color="auto" w:frame="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eine Radiosendung entsteht, das war toll!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38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39" w:author="Unknown"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Ich bin</w:t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szCs w:val="21"/>
            <w:bdr w:val="none" w:sz="0" w:space="0" w:color="auto" w:frame="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überzeugt, dass man auch in den Sommerferien lernen sollte.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40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41" w:author="Unknown"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Und was denkt</w:t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szCs w:val="21"/>
            <w:bdr w:val="none" w:sz="0" w:space="0" w:color="auto" w:frame="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ihr?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42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43" w:author="Unknown"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Tanja</w:t>
        </w:r>
      </w:ins>
    </w:p>
    <w:p w:rsidR="00F54F3F" w:rsidRPr="00F54F3F" w:rsidRDefault="00F54F3F" w:rsidP="00F54F3F">
      <w:pPr>
        <w:shd w:val="clear" w:color="auto" w:fill="EAF7D3"/>
        <w:spacing w:after="0" w:line="480" w:lineRule="auto"/>
        <w:textAlignment w:val="baseline"/>
        <w:rPr>
          <w:ins w:id="244" w:author="Unknown"/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</w:pPr>
      <w:ins w:id="245" w:author="Unknown">
        <w:r w:rsidRPr="00F54F3F">
          <w:rPr>
            <w:rFonts w:ascii="Helvetica" w:eastAsia="Times New Roman" w:hAnsi="Helvetica" w:cs="Helvetica"/>
            <w:b/>
            <w:bCs/>
            <w:color w:val="021000"/>
            <w:sz w:val="21"/>
            <w:lang w:val="en-US" w:eastAsia="ru-RU"/>
          </w:rPr>
          <w:t>Schreibe im Blog deine Meinung zu diesem Thema.</w:t>
        </w:r>
        <w:r w:rsidRPr="00F54F3F">
          <w:rPr>
            <w:rFonts w:ascii="Helvetica" w:eastAsia="Times New Roman" w:hAnsi="Helvetica" w:cs="Helvetica"/>
            <w:b/>
            <w:bCs/>
            <w:color w:val="021000"/>
            <w:sz w:val="21"/>
            <w:szCs w:val="21"/>
            <w:bdr w:val="none" w:sz="0" w:space="0" w:color="auto" w:frame="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b/>
            <w:bCs/>
            <w:color w:val="021000"/>
            <w:sz w:val="21"/>
            <w:lang w:val="en-US" w:eastAsia="ru-RU"/>
          </w:rPr>
          <w:t>Beantworte in deinem Text folgende Fragen:</w:t>
        </w:r>
      </w:ins>
    </w:p>
    <w:p w:rsidR="00F54F3F" w:rsidRPr="00F54F3F" w:rsidRDefault="00F54F3F" w:rsidP="00F54F3F">
      <w:pPr>
        <w:numPr>
          <w:ilvl w:val="0"/>
          <w:numId w:val="24"/>
        </w:numPr>
        <w:shd w:val="clear" w:color="auto" w:fill="EAF7D3"/>
        <w:spacing w:beforeAutospacing="1" w:after="0" w:afterAutospacing="1" w:line="240" w:lineRule="auto"/>
        <w:ind w:left="870"/>
        <w:textAlignment w:val="baseline"/>
        <w:rPr>
          <w:ins w:id="246" w:author="Unknown"/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</w:pPr>
      <w:ins w:id="247" w:author="Unknown"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t>Bist du mit der Meinung von </w:t>
        </w:r>
        <w:r w:rsidRPr="00F54F3F">
          <w:rPr>
            <w:rFonts w:ascii="Helvetica" w:eastAsia="Times New Roman" w:hAnsi="Helvetica" w:cs="Helvetica"/>
            <w:b/>
            <w:bCs/>
            <w:color w:val="021000"/>
            <w:sz w:val="21"/>
            <w:lang w:val="en-US" w:eastAsia="ru-RU"/>
          </w:rPr>
          <w:t>Tanja</w:t>
        </w:r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br/>
          <w:t>einverstanden?</w:t>
        </w:r>
      </w:ins>
    </w:p>
    <w:p w:rsidR="00F54F3F" w:rsidRPr="00F54F3F" w:rsidRDefault="00F54F3F" w:rsidP="00F54F3F">
      <w:pPr>
        <w:numPr>
          <w:ilvl w:val="0"/>
          <w:numId w:val="24"/>
        </w:numPr>
        <w:shd w:val="clear" w:color="auto" w:fill="EAF7D3"/>
        <w:spacing w:before="100" w:beforeAutospacing="1" w:after="100" w:afterAutospacing="1" w:line="240" w:lineRule="auto"/>
        <w:ind w:left="870"/>
        <w:textAlignment w:val="baseline"/>
        <w:rPr>
          <w:ins w:id="248" w:author="Unknown"/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</w:pPr>
      <w:ins w:id="249" w:author="Unknown"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t>Was denkst du daran persönlich?</w:t>
        </w:r>
      </w:ins>
    </w:p>
    <w:p w:rsidR="00F54F3F" w:rsidRPr="00F54F3F" w:rsidRDefault="00F54F3F" w:rsidP="00F54F3F">
      <w:pPr>
        <w:numPr>
          <w:ilvl w:val="0"/>
          <w:numId w:val="24"/>
        </w:numPr>
        <w:shd w:val="clear" w:color="auto" w:fill="EAF7D3"/>
        <w:spacing w:before="100" w:beforeAutospacing="1" w:after="100" w:afterAutospacing="1" w:line="240" w:lineRule="auto"/>
        <w:ind w:left="870"/>
        <w:textAlignment w:val="baseline"/>
        <w:rPr>
          <w:ins w:id="250" w:author="Unknown"/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</w:pPr>
      <w:ins w:id="251" w:author="Unknown"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t>Welche positiven Seiten hat das Lernen während der</w:t>
        </w:r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br/>
          <w:t>Sommerferien?</w:t>
        </w:r>
      </w:ins>
    </w:p>
    <w:p w:rsidR="00F54F3F" w:rsidRPr="00F54F3F" w:rsidRDefault="00F54F3F" w:rsidP="00F54F3F">
      <w:pPr>
        <w:numPr>
          <w:ilvl w:val="0"/>
          <w:numId w:val="24"/>
        </w:numPr>
        <w:shd w:val="clear" w:color="auto" w:fill="EAF7D3"/>
        <w:spacing w:before="100" w:beforeAutospacing="1" w:after="100" w:afterAutospacing="1" w:line="240" w:lineRule="auto"/>
        <w:ind w:left="870"/>
        <w:textAlignment w:val="baseline"/>
        <w:rPr>
          <w:ins w:id="252" w:author="Unknown"/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</w:pPr>
      <w:ins w:id="253" w:author="Unknown"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t>Welche negativen Seiten hat das Lernen in der</w:t>
        </w:r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br/>
          <w:t>Sommerferienzeit?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54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55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21"/>
            <w:lang w:val="en-US" w:eastAsia="ru-RU"/>
          </w:rPr>
          <w:t xml:space="preserve">Dein Text soll 80–100 Wörter haben. 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21"/>
            <w:lang w:eastAsia="ru-RU"/>
          </w:rPr>
          <w:t>Du hast 30 Minuten Zeit.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right"/>
        <w:textAlignment w:val="baseline"/>
        <w:rPr>
          <w:ins w:id="256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57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lastRenderedPageBreak/>
          <w:t>Максимальный балл – 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21"/>
            <w:lang w:eastAsia="ru-RU"/>
          </w:rPr>
          <w:t>20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58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59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instrText xml:space="preserve"> HYPERLINK "https://olimpiadnye-zadanija.ru/nemetskij-yazyk-7-8-klassy-shkolnyj-pervyj-etap-g-moskva-2016-god/" \l "Oglavlenie"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Оглавление ↑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ins w:id="260" w:author="Unknown"/>
          <w:rFonts w:ascii="Helvetica" w:eastAsia="Times New Roman" w:hAnsi="Helvetica" w:cs="Helvetica"/>
          <w:b/>
          <w:bCs/>
          <w:color w:val="444444"/>
          <w:sz w:val="36"/>
          <w:szCs w:val="36"/>
          <w:lang w:val="en-US" w:eastAsia="ru-RU"/>
        </w:rPr>
      </w:pPr>
      <w:bookmarkStart w:id="261" w:name="Sprechen"/>
      <w:bookmarkEnd w:id="261"/>
      <w:ins w:id="262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val="en-US" w:eastAsia="ru-RU"/>
          </w:rPr>
          <w:t>Sprechen (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eastAsia="ru-RU"/>
          </w:rPr>
          <w:t>Устная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val="en-US" w:eastAsia="ru-RU"/>
          </w:rPr>
          <w:t> 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eastAsia="ru-RU"/>
          </w:rPr>
          <w:t>речь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val="en-US" w:eastAsia="ru-RU"/>
          </w:rPr>
          <w:t>)</w:t>
        </w:r>
      </w:ins>
    </w:p>
    <w:p w:rsidR="00F54F3F" w:rsidRPr="00F54F3F" w:rsidRDefault="00F54F3F" w:rsidP="00F54F3F">
      <w:pPr>
        <w:shd w:val="clear" w:color="auto" w:fill="EAF7D3"/>
        <w:spacing w:after="150" w:line="480" w:lineRule="auto"/>
        <w:textAlignment w:val="baseline"/>
        <w:rPr>
          <w:ins w:id="263" w:author="Unknown"/>
          <w:rFonts w:ascii="Helvetica" w:eastAsia="Times New Roman" w:hAnsi="Helvetica" w:cs="Helvetica"/>
          <w:color w:val="021000"/>
          <w:sz w:val="21"/>
          <w:szCs w:val="21"/>
          <w:lang w:val="en-US" w:eastAsia="ru-RU"/>
        </w:rPr>
      </w:pPr>
      <w:ins w:id="264" w:author="Unknown">
        <w:r w:rsidRPr="00F54F3F">
          <w:rPr>
            <w:rFonts w:ascii="Helvetica" w:eastAsia="Times New Roman" w:hAnsi="Helvetica" w:cs="Helvetica"/>
            <w:color w:val="021000"/>
            <w:sz w:val="21"/>
            <w:szCs w:val="21"/>
            <w:lang w:val="en-US" w:eastAsia="ru-RU"/>
          </w:rPr>
          <w:t>Überlege zusammen mit deinem Gesprächspartner/ deiner Gesprächspartnerin das Thema: </w:t>
        </w:r>
        <w:r w:rsidRPr="00F54F3F">
          <w:rPr>
            <w:rFonts w:ascii="Helvetica" w:eastAsia="Times New Roman" w:hAnsi="Helvetica" w:cs="Helvetica"/>
            <w:b/>
            <w:bCs/>
            <w:color w:val="021000"/>
            <w:sz w:val="21"/>
            <w:lang w:val="en-US" w:eastAsia="ru-RU"/>
          </w:rPr>
          <w:t>„Wie kann man Fremdsprachen lernen?“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65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6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u w:val="single"/>
            <w:bdr w:val="none" w:sz="0" w:space="0" w:color="auto" w:frame="1"/>
            <w:lang w:val="en-US" w:eastAsia="ru-RU"/>
          </w:rPr>
          <w:t>Folgende Aspekte sollen dabei besprochen werden:</w:t>
        </w:r>
      </w:ins>
    </w:p>
    <w:p w:rsidR="00F54F3F" w:rsidRPr="00F54F3F" w:rsidRDefault="00F54F3F" w:rsidP="00F54F3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6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6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Wo kann man Fremdsprachen lernen?</w:t>
        </w:r>
      </w:ins>
    </w:p>
    <w:p w:rsidR="00F54F3F" w:rsidRPr="00F54F3F" w:rsidRDefault="00F54F3F" w:rsidP="00F54F3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69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7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Welche Möglichkeiten bietet dafür die Schule?</w:t>
        </w:r>
      </w:ins>
    </w:p>
    <w:p w:rsidR="00F54F3F" w:rsidRPr="00F54F3F" w:rsidRDefault="00F54F3F" w:rsidP="00F54F3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71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72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Wie verläuft der Fremdsprachenunterricht in eurer Schule?</w:t>
        </w:r>
      </w:ins>
    </w:p>
    <w:p w:rsidR="00F54F3F" w:rsidRPr="00F54F3F" w:rsidRDefault="00F54F3F" w:rsidP="00F54F3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73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74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Was braucht man, um eine Fremdsprache zu lernen?</w:t>
        </w:r>
      </w:ins>
    </w:p>
    <w:p w:rsidR="00F54F3F" w:rsidRPr="00F54F3F" w:rsidRDefault="00F54F3F" w:rsidP="00F54F3F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ins w:id="27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7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Ist es wichtig, eine Zeit lang im Zielsprachenland zu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 xml:space="preserve">leben? 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Warum?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7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78" w:author="Unknown">
        <w:r w:rsidRPr="00F54F3F">
          <w:rPr>
            <w:rFonts w:ascii="Helvetica" w:eastAsia="Times New Roman" w:hAnsi="Helvetica" w:cs="Helvetica"/>
            <w:b/>
            <w:bCs/>
            <w:i/>
            <w:iCs/>
            <w:color w:val="444444"/>
            <w:sz w:val="21"/>
            <w:lang w:val="en-US" w:eastAsia="ru-RU"/>
          </w:rPr>
          <w:t>Ihr habt 5 Minuten Zeit für die Vorbereitung.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</w:r>
        <w:r w:rsidRPr="00F54F3F">
          <w:rPr>
            <w:rFonts w:ascii="Helvetica" w:eastAsia="Times New Roman" w:hAnsi="Helvetica" w:cs="Helvetica"/>
            <w:b/>
            <w:bCs/>
            <w:i/>
            <w:iCs/>
            <w:color w:val="444444"/>
            <w:sz w:val="21"/>
            <w:lang w:val="en-US" w:eastAsia="ru-RU"/>
          </w:rPr>
          <w:t>Ihr sollt 4–5 Minuten zum Thema sprechen.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right"/>
        <w:textAlignment w:val="baseline"/>
        <w:rPr>
          <w:ins w:id="279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80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Максимальный балл – 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21"/>
            <w:lang w:eastAsia="ru-RU"/>
          </w:rPr>
          <w:t>25</w:t>
        </w:r>
      </w:ins>
    </w:p>
    <w:bookmarkStart w:id="281" w:name="Text"/>
    <w:bookmarkEnd w:id="281"/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82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283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instrText xml:space="preserve"> HYPERLINK "https://olimpiadnye-zadanija.ru/nemetskij-yazyk-7-8-klassy-shkolnyj-pervyj-etap-g-moskva-2016-god/" \l "Oglavlenie"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Оглавление ↑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1"/>
        <w:rPr>
          <w:ins w:id="284" w:author="Unknown"/>
          <w:rFonts w:ascii="Helvetica" w:eastAsia="Times New Roman" w:hAnsi="Helvetica" w:cs="Helvetica"/>
          <w:b/>
          <w:bCs/>
          <w:color w:val="444444"/>
          <w:sz w:val="36"/>
          <w:szCs w:val="36"/>
          <w:lang w:eastAsia="ru-RU"/>
        </w:rPr>
      </w:pPr>
      <w:ins w:id="285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eastAsia="ru-RU"/>
          </w:rPr>
          <w:t>Текст для аудирования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286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87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instrText xml:space="preserve"> HYPERLINK "https://olimpiadnye-zadanija.ru/nemetskij-yazyk-7-8-klassy-shkolnyj-pervyj-etap-g-moskva-2016-god/" \l "Audio"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Вернуться</w:t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val="en-US" w:eastAsia="ru-RU"/>
          </w:rPr>
          <w:t xml:space="preserve"> </w:t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к</w:t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val="en-US" w:eastAsia="ru-RU"/>
          </w:rPr>
          <w:t xml:space="preserve"> Audio ↑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Was hat die Ernährung mit Umweltschutz zu tun?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Eine ganze Menge! Bei uns erfährst du die besten Tipps, worauf du beim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Einkauf achten kannst. Damit kannst du deinen eigenen Beitrag zum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Umweltschutz leisten.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288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89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Äpfel aus Griechenland, Tomaten aus Spanien und Bananen aus Costa Rica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– Obst und Gemüse haben manchmal einen ganz schön langen Weg hinter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sich, bevor sie zu uns kommen. Es dauert oft Tage, manchmal sogar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Wochen, bis die Produkte im Supermarktregal liegen. Deshalb schmecken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sie auch nicht so gut. Bananen werden beispielsweise grün geerntet. Auf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ihrem langen Weg bis nach Deutschland reifen sie nach.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290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91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Den weiten Weg machen die Waren in großen Containerschiffen, Lastwagen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und manchmal sogar in Flugzeugen. Ganz klar: das ist nicht gut für die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Natur. Viel Benzin wird dafür verbraucht und Abgase in die Luft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ausgestoßen. Also, schau auf das Etikett, woher das Obst oder Gemüse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stammt und vergleiche es mit anderen Angeboten.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292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93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Außerdem solltest du hauptsächlich Obst- und Gemüsesorten der Saison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kaufen. Jedes Obst hat eine natürliche Erntezeit. Erdbeeren im Sommer,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Orangen im Winter, Äpfel im Herbst (die können allerdings gelagert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werden, darum kannst du sie das ganze Jahr kaufen). Obstsorten, die in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ihrer natürlichen Jahreszeit geerntet werden, schmecken auch viel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besser.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294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95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lastRenderedPageBreak/>
          <w:t>Die Deutschen essen zu viel Fleisch und Wurst. Das ist zum einen nicht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gut für den eigenen Körper, zum anderen ist es schädlich für die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Umwelt. Warum? Kühe stoßen zum Beispiel viel Methan aus.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Tiere benötigen außerdem sehr viel Futter. Rund 80 Prozent des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Tierfutters für Schweine und Rinder wird aus Südamerika gebracht. Denn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so viel kann Deutschland nicht anbauen. Dort werden große Flächen des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Regenwaldes zerstört, um Platz für Felder zu schaffen. Es ist ein sehr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weiter Weg von Südamerika nach Deutschland – was nicht gut für unsere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Natur ist.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296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97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Forscher und Ärzte empfehlen, dass Erwachsene nicht mehr als 350 Gramm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Fleisch und Wurst in der Woche zu sich nehmen sollten. Das sind 2 Stück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Fleisch in einer Woche! So schonen wir nicht nur unseren Körper,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sondern auch die Umwelt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textAlignment w:val="baseline"/>
        <w:rPr>
          <w:ins w:id="298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299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t>Achten deine Eltern darauf, woher das Essen stammt, das ihr kauft? Wie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br/>
          <w:t>viel Fleisch isst du?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300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301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val="en-US" w:eastAsia="ru-RU"/>
          </w:rPr>
          <w:instrText xml:space="preserve"> HYPERLINK "https://olimpiadnye-zadanija.ru/nemetskij-yazyk-7-8-klassy-shkolnyj-pervyj-etap-g-moskva-2016-god/" \l "Oglavlenie"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Оглавление</w:t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val="en-US" w:eastAsia="ru-RU"/>
          </w:rPr>
          <w:t xml:space="preserve"> ↑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ins w:id="302" w:author="Unknown"/>
          <w:rFonts w:ascii="Helvetica" w:eastAsia="Times New Roman" w:hAnsi="Helvetica" w:cs="Helvetica"/>
          <w:b/>
          <w:bCs/>
          <w:color w:val="444444"/>
          <w:sz w:val="36"/>
          <w:szCs w:val="36"/>
          <w:lang w:val="en-US" w:eastAsia="ru-RU"/>
        </w:rPr>
      </w:pPr>
      <w:bookmarkStart w:id="303" w:name="Otvety"/>
      <w:bookmarkEnd w:id="303"/>
      <w:ins w:id="304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eastAsia="ru-RU"/>
          </w:rPr>
          <w:t>Ответы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ins w:id="305" w:author="Unknown"/>
          <w:rFonts w:ascii="Helvetica" w:eastAsia="Times New Roman" w:hAnsi="Helvetica" w:cs="Helvetica"/>
          <w:b/>
          <w:bCs/>
          <w:color w:val="444444"/>
          <w:sz w:val="27"/>
          <w:szCs w:val="27"/>
          <w:lang w:val="en-US" w:eastAsia="ru-RU"/>
        </w:rPr>
      </w:pPr>
      <w:ins w:id="306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27"/>
            <w:szCs w:val="27"/>
            <w:lang w:eastAsia="ru-RU"/>
          </w:rPr>
          <w:t>Лексико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27"/>
            <w:szCs w:val="27"/>
            <w:lang w:val="en-US" w:eastAsia="ru-RU"/>
          </w:rPr>
          <w:t>-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27"/>
            <w:szCs w:val="27"/>
            <w:lang w:eastAsia="ru-RU"/>
          </w:rPr>
          <w:t>грамматическое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27"/>
            <w:szCs w:val="27"/>
            <w:lang w:val="en-US" w:eastAsia="ru-RU"/>
          </w:rPr>
          <w:t> </w:t>
        </w:r>
        <w:r w:rsidRPr="00F54F3F">
          <w:rPr>
            <w:rFonts w:ascii="Helvetica" w:eastAsia="Times New Roman" w:hAnsi="Helvetica" w:cs="Helvetica"/>
            <w:b/>
            <w:bCs/>
            <w:color w:val="444444"/>
            <w:sz w:val="27"/>
            <w:szCs w:val="27"/>
            <w:lang w:eastAsia="ru-RU"/>
          </w:rPr>
          <w:t>задание</w:t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center"/>
        <w:textAlignment w:val="baseline"/>
        <w:rPr>
          <w:ins w:id="307" w:author="Unknown"/>
          <w:rFonts w:ascii="Helvetica" w:eastAsia="Times New Roman" w:hAnsi="Helvetica" w:cs="Helvetica"/>
          <w:color w:val="444444"/>
          <w:sz w:val="21"/>
          <w:szCs w:val="21"/>
          <w:lang w:val="en-US" w:eastAsia="ru-RU"/>
        </w:rPr>
      </w:pPr>
      <w:ins w:id="308" w:author="Unknown">
        <w:r w:rsidRPr="00F54F3F">
          <w:rPr>
            <w:rFonts w:ascii="Helvetica" w:eastAsia="Times New Roman" w:hAnsi="Helvetica" w:cs="Helvetica"/>
            <w:i/>
            <w:iCs/>
            <w:color w:val="444444"/>
            <w:sz w:val="21"/>
            <w:lang w:val="en-US" w:eastAsia="ru-RU"/>
          </w:rPr>
          <w:t>kommen, auf, Fest – übriggebliebene Wörter</w:t>
        </w:r>
      </w:ins>
    </w:p>
    <w:tbl>
      <w:tblPr>
        <w:tblW w:w="5000" w:type="pct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/>
      </w:tblPr>
      <w:tblGrid>
        <w:gridCol w:w="585"/>
        <w:gridCol w:w="9070"/>
      </w:tblGrid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Schönheit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veranstaltet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gehen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Wettbewerb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fällt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Hände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Gemüsesorten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an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kombiniert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entsteht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wie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draußen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später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Eröffnung</w:t>
            </w:r>
          </w:p>
        </w:tc>
      </w:tr>
      <w:tr w:rsidR="00F54F3F" w:rsidRPr="00F54F3F" w:rsidTr="00F54F3F">
        <w:tc>
          <w:tcPr>
            <w:tcW w:w="3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Preis</w:t>
            </w:r>
          </w:p>
        </w:tc>
      </w:tr>
    </w:tbl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2"/>
        <w:rPr>
          <w:ins w:id="309" w:author="Unknown"/>
          <w:rFonts w:ascii="Helvetica" w:eastAsia="Times New Roman" w:hAnsi="Helvetica" w:cs="Helvetica"/>
          <w:b/>
          <w:bCs/>
          <w:color w:val="444444"/>
          <w:sz w:val="27"/>
          <w:szCs w:val="27"/>
          <w:lang w:eastAsia="ru-RU"/>
        </w:rPr>
      </w:pPr>
      <w:ins w:id="310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24"/>
            <w:lang w:eastAsia="ru-RU"/>
          </w:rPr>
          <w:t>Аудирование</w:t>
        </w:r>
      </w:ins>
    </w:p>
    <w:tbl>
      <w:tblPr>
        <w:tblW w:w="5000" w:type="pct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/>
      </w:tblPr>
      <w:tblGrid>
        <w:gridCol w:w="1380"/>
        <w:gridCol w:w="1380"/>
        <w:gridCol w:w="1379"/>
        <w:gridCol w:w="1379"/>
        <w:gridCol w:w="1379"/>
        <w:gridCol w:w="1379"/>
        <w:gridCol w:w="1379"/>
      </w:tblGrid>
      <w:tr w:rsidR="00F54F3F" w:rsidRPr="00F54F3F" w:rsidTr="00F54F3F"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2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3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5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6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7</w:t>
            </w:r>
          </w:p>
        </w:tc>
      </w:tr>
      <w:tr w:rsidR="00F54F3F" w:rsidRPr="00F54F3F" w:rsidTr="00F54F3F"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7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</w:tr>
    </w:tbl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ins w:id="311" w:author="Unknown"/>
          <w:rFonts w:ascii="Helvetica" w:eastAsia="Times New Roman" w:hAnsi="Helvetica" w:cs="Helvetica"/>
          <w:b/>
          <w:bCs/>
          <w:color w:val="444444"/>
          <w:sz w:val="27"/>
          <w:szCs w:val="27"/>
          <w:lang w:eastAsia="ru-RU"/>
        </w:rPr>
      </w:pPr>
      <w:ins w:id="312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27"/>
            <w:szCs w:val="27"/>
            <w:lang w:eastAsia="ru-RU"/>
          </w:rPr>
          <w:t>Чтение</w:t>
        </w:r>
      </w:ins>
    </w:p>
    <w:tbl>
      <w:tblPr>
        <w:tblW w:w="2650" w:type="pct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/>
      </w:tblPr>
      <w:tblGrid>
        <w:gridCol w:w="639"/>
        <w:gridCol w:w="639"/>
        <w:gridCol w:w="639"/>
        <w:gridCol w:w="640"/>
        <w:gridCol w:w="640"/>
        <w:gridCol w:w="640"/>
        <w:gridCol w:w="640"/>
        <w:gridCol w:w="640"/>
      </w:tblGrid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3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4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5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6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7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8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9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10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11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12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13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14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15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</w:tr>
    </w:tbl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outlineLvl w:val="2"/>
        <w:rPr>
          <w:ins w:id="313" w:author="Unknown"/>
          <w:rFonts w:ascii="Helvetica" w:eastAsia="Times New Roman" w:hAnsi="Helvetica" w:cs="Helvetica"/>
          <w:b/>
          <w:bCs/>
          <w:color w:val="444444"/>
          <w:sz w:val="27"/>
          <w:szCs w:val="27"/>
          <w:lang w:eastAsia="ru-RU"/>
        </w:rPr>
      </w:pPr>
      <w:ins w:id="314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27"/>
            <w:szCs w:val="27"/>
            <w:lang w:eastAsia="ru-RU"/>
          </w:rPr>
          <w:t>Страноведение</w:t>
        </w:r>
      </w:ins>
    </w:p>
    <w:tbl>
      <w:tblPr>
        <w:tblW w:w="2650" w:type="pct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/>
      </w:tblPr>
      <w:tblGrid>
        <w:gridCol w:w="639"/>
        <w:gridCol w:w="639"/>
        <w:gridCol w:w="639"/>
        <w:gridCol w:w="640"/>
        <w:gridCol w:w="640"/>
        <w:gridCol w:w="640"/>
        <w:gridCol w:w="640"/>
        <w:gridCol w:w="640"/>
      </w:tblGrid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2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3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4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5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6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7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8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9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10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11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12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13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14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15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</w:tr>
    </w:tbl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315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316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instrText xml:space="preserve"> HYPERLINK "https://olimpiadnye-zadanija.ru/nemetskij-yazyk-7-8-klassy-shkolnyj-pervyj-etap-g-moskva-2016-god/" \l "Oglavlenie"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Оглавление ↑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ins w:id="317" w:author="Unknown"/>
          <w:rFonts w:ascii="Helvetica" w:eastAsia="Times New Roman" w:hAnsi="Helvetica" w:cs="Helvetica"/>
          <w:b/>
          <w:bCs/>
          <w:color w:val="444444"/>
          <w:sz w:val="36"/>
          <w:szCs w:val="36"/>
          <w:lang w:eastAsia="ru-RU"/>
        </w:rPr>
      </w:pPr>
      <w:bookmarkStart w:id="318" w:name="Kriterii_pismo"/>
      <w:bookmarkEnd w:id="318"/>
      <w:ins w:id="319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eastAsia="ru-RU"/>
          </w:rPr>
          <w:t>Критерии оценивания письменной речи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ins w:id="320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321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(Максимальное количество баллов – 20)</w:t>
        </w:r>
      </w:ins>
    </w:p>
    <w:tbl>
      <w:tblPr>
        <w:tblW w:w="5000" w:type="pct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/>
      </w:tblPr>
      <w:tblGrid>
        <w:gridCol w:w="3251"/>
        <w:gridCol w:w="3251"/>
        <w:gridCol w:w="3153"/>
      </w:tblGrid>
      <w:tr w:rsidR="00F54F3F" w:rsidRPr="00F54F3F" w:rsidTr="00F54F3F"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Параметры</w:t>
            </w: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Критерии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Кол-во баллов</w:t>
            </w:r>
          </w:p>
        </w:tc>
      </w:tr>
      <w:tr w:rsidR="00F54F3F" w:rsidRPr="00F54F3F" w:rsidTr="00F54F3F">
        <w:tc>
          <w:tcPr>
            <w:tcW w:w="1650" w:type="pct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1. Качество выполнения коммуникативной задачи</w:t>
            </w: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Высказывание полностью соответствует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коммуникативной задаче, типу текста (блог) и ситуации общения, учтены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специфика адресата и нормы оформления письменного текста, принятые в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стране изучаемого языка.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4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Высказывание соответствует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коммуника- тивной задаче и ситуации общения, но име- ются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незначительные нарушения в оформле- нии типа текста (блог), принятые в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стране изучаемого языка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3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Высказывание не вполне соответствует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коммуникативной задаче, не соблюдены нормы типа текста (блог) и его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оформления, не выдержан заданный объем текста (менее 90 слов).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Высказывание лишь отчасти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соответствует коммуникативной задаче и ситуации обще- ния, не соблюдены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нормы оформления пись- менного задания, не выдержан заданный объем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текста (менее 90 слов).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Коммуникация не состоялась по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причине непонятого задания. Объём менее 40 слов.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0</w:t>
            </w:r>
          </w:p>
        </w:tc>
      </w:tr>
      <w:tr w:rsidR="00F54F3F" w:rsidRPr="00F54F3F" w:rsidTr="00F54F3F">
        <w:tc>
          <w:tcPr>
            <w:tcW w:w="1650" w:type="pct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2. Содержательная сторона речи</w:t>
            </w: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 xml:space="preserve">Тема раскрыта полностью (даны 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ответы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на 4 вопроса).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4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Тема раскрыта недостаточно полно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(даны ответы на 3 вопроса).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3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Тема раскрыта частично (даны ответы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на 2 вопроса).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Тема почти совсем не раскрыта (дан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ответ на 1 вопрос).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Содержание не соответствует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заявленной теме.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0</w:t>
            </w:r>
          </w:p>
        </w:tc>
      </w:tr>
      <w:tr w:rsidR="00F54F3F" w:rsidRPr="00F54F3F" w:rsidTr="00F54F3F">
        <w:tc>
          <w:tcPr>
            <w:tcW w:w="1650" w:type="pct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3. Соблюдение правил организации текста</w:t>
            </w: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Текст построен логично, на основе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заданных параметров. Имеет чёткую структуру, де- лится на абзацы. В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тексте наличествуют соответствующие средства логической связи,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отражающие мнение автора, его оценочные суждения. Отдельные части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текста связаны друг с другом соответствующими языковы- ми элементами.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4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Имеются незначительные нарушения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логики высказывания, изменения в последователь- ности заданных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параметров, или есть нарушения при делении текста на абзацы. Логические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средства связи употреблены не всегда адекватно или их объём ограничен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одним-двумя элементами.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3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В тексте прослеживается определённая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логика, но текст плохо структурирован. Нет деления текста на абзацы.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Нет плавного перехода от одного пункта к другому.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Имеются значительные нарушения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логики и последовательности изложения. Нет деления текста на абзацы.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Логические средства связи отсутствуют.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Абсолютно отсутствует логика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изложения. Текст не структурирован.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0</w:t>
            </w:r>
          </w:p>
        </w:tc>
      </w:tr>
      <w:tr w:rsidR="00F54F3F" w:rsidRPr="00F54F3F" w:rsidTr="00F54F3F">
        <w:tc>
          <w:tcPr>
            <w:tcW w:w="1650" w:type="pct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4. Лексическая сторона речи</w:t>
            </w: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Лексика богата и разнообразна.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Учащийся умело избегает повторов одних и тех же лексических единиц и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использует фразеоло- гические выражения. В тексте встречаются не более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двух лексических ошибок.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4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Лексика разнообразна, но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ограничивается базовым словарным запасом. В тексте встречаются не более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четырёх лексических ошибок.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3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Лексика однообразна, слова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употребляются не всегда уместно. Словарный запас сильно ограничен. В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тексте имеется ряд лексических ошибок (более четырёх), большая часть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которых не влияет на понимание текста.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2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Очень ограниченный словарный запас,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на уровне примитивизма. Неуместное упо- требление лексики. В тексте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имеются лекси- ческие ошибки (более четырёх), большая часть которых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затрудняет понимание текста.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Крайне ограниченный словарный запас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не позволяет решить коммуникативную задачу.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0</w:t>
            </w:r>
          </w:p>
        </w:tc>
      </w:tr>
      <w:tr w:rsidR="00F54F3F" w:rsidRPr="00F54F3F" w:rsidTr="00F54F3F">
        <w:tc>
          <w:tcPr>
            <w:tcW w:w="1650" w:type="pct"/>
            <w:vMerge w:val="restar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5. Грамматическая сторона речи. Орфографическая корректность</w:t>
            </w: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Преимущественно без ошибок, незначи-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тельные ошибки (2–4) абсолютно не влияют на понимание текста.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4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Встречаются грамматические,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пунктуаци- онные и орфографические ошибки (более четырёх), не влияющие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на понимание текста.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3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Часто (более восьми) встречаются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ошибки элементарного уровня, которые не затрудня- ют понимание текста.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Большинство предложений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 xml:space="preserve">сформулировано неправильно, но 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текст можно понять. Грамматические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правила, правила орфогра- фии и пунктуации не соблюдаются.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1</w:t>
            </w:r>
          </w:p>
        </w:tc>
      </w:tr>
      <w:tr w:rsidR="00F54F3F" w:rsidRPr="00F54F3F" w:rsidTr="00F54F3F">
        <w:tc>
          <w:tcPr>
            <w:tcW w:w="0" w:type="auto"/>
            <w:vMerge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vAlign w:val="center"/>
            <w:hideMark/>
          </w:tcPr>
          <w:p w:rsidR="00F54F3F" w:rsidRPr="00F54F3F" w:rsidRDefault="00F54F3F" w:rsidP="00F54F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Большое количество ошибок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препятствует пониманию текста.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0</w:t>
            </w:r>
          </w:p>
        </w:tc>
      </w:tr>
      <w:tr w:rsidR="00F54F3F" w:rsidRPr="00F54F3F" w:rsidTr="00F54F3F"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16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Всего баллов</w:t>
            </w:r>
          </w:p>
        </w:tc>
        <w:tc>
          <w:tcPr>
            <w:tcW w:w="1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20</w:t>
            </w:r>
          </w:p>
        </w:tc>
      </w:tr>
    </w:tbl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textAlignment w:val="baseline"/>
        <w:rPr>
          <w:ins w:id="322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323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begin"/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instrText xml:space="preserve"> HYPERLINK "https://olimpiadnye-zadanija.ru/nemetskij-yazyk-7-8-klassy-shkolnyj-pervyj-etap-g-moskva-2016-god/" \l "Oglavlenie" </w:instrTex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separate"/>
        </w:r>
        <w:r w:rsidRPr="00F54F3F">
          <w:rPr>
            <w:rFonts w:ascii="Helvetica" w:eastAsia="Times New Roman" w:hAnsi="Helvetica" w:cs="Helvetica"/>
            <w:color w:val="9F9F9F"/>
            <w:sz w:val="21"/>
            <w:u w:val="single"/>
            <w:lang w:eastAsia="ru-RU"/>
          </w:rPr>
          <w:t>Оглавление ↑</w:t>
        </w:r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fldChar w:fldCharType="end"/>
        </w:r>
      </w:ins>
    </w:p>
    <w:p w:rsidR="00F54F3F" w:rsidRPr="00F54F3F" w:rsidRDefault="00F54F3F" w:rsidP="00F54F3F">
      <w:pPr>
        <w:shd w:val="clear" w:color="auto" w:fill="FFFFFF"/>
        <w:spacing w:beforeAutospacing="1" w:after="0" w:afterAutospacing="1" w:line="240" w:lineRule="auto"/>
        <w:jc w:val="center"/>
        <w:textAlignment w:val="baseline"/>
        <w:outlineLvl w:val="1"/>
        <w:rPr>
          <w:ins w:id="324" w:author="Unknown"/>
          <w:rFonts w:ascii="Helvetica" w:eastAsia="Times New Roman" w:hAnsi="Helvetica" w:cs="Helvetica"/>
          <w:b/>
          <w:bCs/>
          <w:color w:val="444444"/>
          <w:sz w:val="36"/>
          <w:szCs w:val="36"/>
          <w:lang w:eastAsia="ru-RU"/>
        </w:rPr>
      </w:pPr>
      <w:bookmarkStart w:id="325" w:name="Kriterii_ustnoj"/>
      <w:bookmarkEnd w:id="325"/>
      <w:ins w:id="326" w:author="Unknown">
        <w:r w:rsidRPr="00F54F3F">
          <w:rPr>
            <w:rFonts w:ascii="Helvetica" w:eastAsia="Times New Roman" w:hAnsi="Helvetica" w:cs="Helvetica"/>
            <w:b/>
            <w:bCs/>
            <w:color w:val="444444"/>
            <w:sz w:val="36"/>
            <w:szCs w:val="36"/>
            <w:lang w:eastAsia="ru-RU"/>
          </w:rPr>
          <w:t>Критерии оценивания устной речи</w:t>
        </w:r>
      </w:ins>
    </w:p>
    <w:p w:rsidR="00F54F3F" w:rsidRPr="00F54F3F" w:rsidRDefault="00F54F3F" w:rsidP="00F54F3F">
      <w:p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ins w:id="327" w:author="Unknown"/>
          <w:rFonts w:ascii="Helvetica" w:eastAsia="Times New Roman" w:hAnsi="Helvetica" w:cs="Helvetica"/>
          <w:color w:val="444444"/>
          <w:sz w:val="21"/>
          <w:szCs w:val="21"/>
          <w:lang w:eastAsia="ru-RU"/>
        </w:rPr>
      </w:pPr>
      <w:ins w:id="328" w:author="Unknown">
        <w:r w:rsidRPr="00F54F3F">
          <w:rPr>
            <w:rFonts w:ascii="Helvetica" w:eastAsia="Times New Roman" w:hAnsi="Helvetica" w:cs="Helvetica"/>
            <w:color w:val="444444"/>
            <w:sz w:val="21"/>
            <w:szCs w:val="21"/>
            <w:lang w:eastAsia="ru-RU"/>
          </w:rPr>
          <w:t>(Максимальное количество баллов – 25)</w:t>
        </w:r>
      </w:ins>
    </w:p>
    <w:tbl>
      <w:tblPr>
        <w:tblW w:w="5000" w:type="pct"/>
        <w:tblBorders>
          <w:bottom w:val="single" w:sz="6" w:space="0" w:color="EDEDED"/>
        </w:tblBorders>
        <w:tblCellMar>
          <w:left w:w="0" w:type="dxa"/>
          <w:right w:w="0" w:type="dxa"/>
        </w:tblCellMar>
        <w:tblLook w:val="04A0"/>
      </w:tblPr>
      <w:tblGrid>
        <w:gridCol w:w="1170"/>
        <w:gridCol w:w="8485"/>
      </w:tblGrid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Баллы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Взаимодействие с собеседником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Не взаимодействует с собеседником, не слышит его и не поддерживает беседу.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Мало прислушивается к другому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участнику, почти не обращается к собеседнику, склоняется к монологу.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2-3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В основном реагирует на реплики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собеседника и воспроизводит сказанное им в своём ответе.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4-5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Внимательно выслушивает собеседника,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реагирует на его высказывания, задает уточняющие вопросы.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Умение обобщить сказанное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Не умеет обобщить сказанное в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диалоге.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Обобщает собственные высказывания,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не учитывая мнение собеседника и не сопоставляя его с своим собственным.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Обобщает и сопоставляет сказанное собой и собеседником.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Владение темой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Не разбирается в теме и не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воспринимает информацию от собеседника.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Частично владеет темой, может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использовать полученную от собеседника информацию.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Владеет темой в общих чертах, в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отдельных аспектах темы разбирается хорошо.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Хорошо владеет темой.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b/>
                <w:bCs/>
                <w:color w:val="757575"/>
                <w:sz w:val="18"/>
                <w:lang w:eastAsia="ru-RU"/>
              </w:rPr>
              <w:t>Языковое оформление речи при решении коммуникативной задачи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Наличие фонетических, лексических и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грамматических ошибок практически не позволяет решить коммуникативную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задачу.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2–3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Коммуникативные задачи частично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решаются, однако присутствует большое количество лексических и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грамматических ошибок. Речь изобилует длинными паузами.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4–7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Коммуникативные задачи в целом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решаются. Достаточно уверенная, естественная речь, но используемый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лексический и грамматический материал узок и однообразен. В интонации и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произношении слишком явно проявляется влияние родного языка.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8–11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Чёткое и уверенное решение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поставленных коммуникативных задач, отсутствие ошибок, затрудняющих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коммуникацию. Используемый лексико-грамматический материал и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фонетическое оформление речи адекватны ситуации общения.</w:t>
            </w:r>
          </w:p>
        </w:tc>
      </w:tr>
      <w:tr w:rsidR="00F54F3F" w:rsidRPr="00F54F3F" w:rsidTr="00F54F3F">
        <w:tc>
          <w:tcPr>
            <w:tcW w:w="60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12–15</w:t>
            </w:r>
          </w:p>
        </w:tc>
        <w:tc>
          <w:tcPr>
            <w:tcW w:w="4350" w:type="pct"/>
            <w:tcBorders>
              <w:top w:val="single" w:sz="6" w:space="0" w:color="C0C8D0"/>
              <w:left w:val="single" w:sz="6" w:space="0" w:color="C0C8D0"/>
              <w:bottom w:val="single" w:sz="6" w:space="0" w:color="C0C8D0"/>
              <w:right w:val="single" w:sz="6" w:space="0" w:color="C0C8D0"/>
            </w:tcBorders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F54F3F" w:rsidRPr="00F54F3F" w:rsidRDefault="00F54F3F" w:rsidP="00F54F3F">
            <w:pPr>
              <w:spacing w:after="0" w:line="480" w:lineRule="auto"/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</w:pP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t>Творческое решение коммуникативных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задач. Отличное владение средствами языка, использование различных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стилистических средств, практически полное отсутствие ошибок,</w:t>
            </w:r>
            <w:r w:rsidRPr="00F54F3F">
              <w:rPr>
                <w:rFonts w:ascii="Times New Roman" w:eastAsia="Times New Roman" w:hAnsi="Times New Roman" w:cs="Times New Roman"/>
                <w:color w:val="757575"/>
                <w:sz w:val="18"/>
                <w:szCs w:val="18"/>
                <w:lang w:eastAsia="ru-RU"/>
              </w:rPr>
              <w:br/>
              <w:t>затрудняющих коммуникацию, произношение соответствует языковой норме.</w:t>
            </w:r>
          </w:p>
        </w:tc>
      </w:tr>
    </w:tbl>
    <w:p w:rsidR="00067578" w:rsidRDefault="00067578"/>
    <w:sectPr w:rsidR="00067578" w:rsidSect="00067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7EC4"/>
    <w:multiLevelType w:val="multilevel"/>
    <w:tmpl w:val="05D6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52F512D"/>
    <w:multiLevelType w:val="multilevel"/>
    <w:tmpl w:val="D5360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ED58C8"/>
    <w:multiLevelType w:val="multilevel"/>
    <w:tmpl w:val="92DA2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7826F47"/>
    <w:multiLevelType w:val="multilevel"/>
    <w:tmpl w:val="82961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9350CA0"/>
    <w:multiLevelType w:val="multilevel"/>
    <w:tmpl w:val="36720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460C99"/>
    <w:multiLevelType w:val="multilevel"/>
    <w:tmpl w:val="0A047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D228F7"/>
    <w:multiLevelType w:val="multilevel"/>
    <w:tmpl w:val="87AEB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7B3491"/>
    <w:multiLevelType w:val="multilevel"/>
    <w:tmpl w:val="BBF0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AB744F2"/>
    <w:multiLevelType w:val="multilevel"/>
    <w:tmpl w:val="5DC26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D77442A"/>
    <w:multiLevelType w:val="multilevel"/>
    <w:tmpl w:val="924C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FD50D0D"/>
    <w:multiLevelType w:val="multilevel"/>
    <w:tmpl w:val="CD56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49575284"/>
    <w:multiLevelType w:val="multilevel"/>
    <w:tmpl w:val="D236F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551433D2"/>
    <w:multiLevelType w:val="multilevel"/>
    <w:tmpl w:val="959C1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6B51CC5"/>
    <w:multiLevelType w:val="multilevel"/>
    <w:tmpl w:val="E408B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7936EF2"/>
    <w:multiLevelType w:val="multilevel"/>
    <w:tmpl w:val="E53E0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632520"/>
    <w:multiLevelType w:val="multilevel"/>
    <w:tmpl w:val="F38C0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CDD6392"/>
    <w:multiLevelType w:val="multilevel"/>
    <w:tmpl w:val="2CCC1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1780EA4"/>
    <w:multiLevelType w:val="multilevel"/>
    <w:tmpl w:val="C7AC9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18A38C4"/>
    <w:multiLevelType w:val="multilevel"/>
    <w:tmpl w:val="0366D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1A8342B"/>
    <w:multiLevelType w:val="multilevel"/>
    <w:tmpl w:val="4044DC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261328"/>
    <w:multiLevelType w:val="multilevel"/>
    <w:tmpl w:val="357C5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62854EBE"/>
    <w:multiLevelType w:val="multilevel"/>
    <w:tmpl w:val="38C8C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AE10E50"/>
    <w:multiLevelType w:val="multilevel"/>
    <w:tmpl w:val="81566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DAD58E0"/>
    <w:multiLevelType w:val="multilevel"/>
    <w:tmpl w:val="AFBC4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75337CFD"/>
    <w:multiLevelType w:val="multilevel"/>
    <w:tmpl w:val="9662A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18"/>
  </w:num>
  <w:num w:numId="3">
    <w:abstractNumId w:val="24"/>
  </w:num>
  <w:num w:numId="4">
    <w:abstractNumId w:val="23"/>
  </w:num>
  <w:num w:numId="5">
    <w:abstractNumId w:val="1"/>
  </w:num>
  <w:num w:numId="6">
    <w:abstractNumId w:val="22"/>
  </w:num>
  <w:num w:numId="7">
    <w:abstractNumId w:val="16"/>
  </w:num>
  <w:num w:numId="8">
    <w:abstractNumId w:val="0"/>
  </w:num>
  <w:num w:numId="9">
    <w:abstractNumId w:val="5"/>
  </w:num>
  <w:num w:numId="10">
    <w:abstractNumId w:val="20"/>
  </w:num>
  <w:num w:numId="11">
    <w:abstractNumId w:val="17"/>
  </w:num>
  <w:num w:numId="12">
    <w:abstractNumId w:val="2"/>
  </w:num>
  <w:num w:numId="13">
    <w:abstractNumId w:val="8"/>
  </w:num>
  <w:num w:numId="14">
    <w:abstractNumId w:val="9"/>
  </w:num>
  <w:num w:numId="15">
    <w:abstractNumId w:val="6"/>
  </w:num>
  <w:num w:numId="16">
    <w:abstractNumId w:val="13"/>
  </w:num>
  <w:num w:numId="17">
    <w:abstractNumId w:val="10"/>
  </w:num>
  <w:num w:numId="18">
    <w:abstractNumId w:val="4"/>
  </w:num>
  <w:num w:numId="19">
    <w:abstractNumId w:val="21"/>
  </w:num>
  <w:num w:numId="20">
    <w:abstractNumId w:val="3"/>
  </w:num>
  <w:num w:numId="21">
    <w:abstractNumId w:val="7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4F3F"/>
    <w:rsid w:val="00067578"/>
    <w:rsid w:val="00F54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78"/>
  </w:style>
  <w:style w:type="paragraph" w:styleId="1">
    <w:name w:val="heading 1"/>
    <w:basedOn w:val="a"/>
    <w:link w:val="10"/>
    <w:uiPriority w:val="9"/>
    <w:qFormat/>
    <w:rsid w:val="00F54F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54F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54F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4F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54F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54F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54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54F3F"/>
    <w:rPr>
      <w:color w:val="0000FF"/>
      <w:u w:val="single"/>
    </w:rPr>
  </w:style>
  <w:style w:type="character" w:styleId="a5">
    <w:name w:val="Emphasis"/>
    <w:basedOn w:val="a0"/>
    <w:uiPriority w:val="20"/>
    <w:qFormat/>
    <w:rsid w:val="00F54F3F"/>
    <w:rPr>
      <w:i/>
      <w:iCs/>
    </w:rPr>
  </w:style>
  <w:style w:type="character" w:styleId="a6">
    <w:name w:val="Strong"/>
    <w:basedOn w:val="a0"/>
    <w:uiPriority w:val="22"/>
    <w:qFormat/>
    <w:rsid w:val="00F54F3F"/>
    <w:rPr>
      <w:b/>
      <w:bCs/>
    </w:rPr>
  </w:style>
  <w:style w:type="character" w:customStyle="1" w:styleId="mejs-offscreen">
    <w:name w:val="mejs-offscreen"/>
    <w:basedOn w:val="a0"/>
    <w:rsid w:val="00F54F3F"/>
  </w:style>
  <w:style w:type="character" w:customStyle="1" w:styleId="mejs-currenttime">
    <w:name w:val="mejs-currenttime"/>
    <w:basedOn w:val="a0"/>
    <w:rsid w:val="00F54F3F"/>
  </w:style>
  <w:style w:type="character" w:customStyle="1" w:styleId="mejs-duration">
    <w:name w:val="mejs-duration"/>
    <w:basedOn w:val="a0"/>
    <w:rsid w:val="00F54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8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400">
                  <w:marLeft w:val="150"/>
                  <w:marRight w:val="150"/>
                  <w:marTop w:val="150"/>
                  <w:marBottom w:val="150"/>
                  <w:divBdr>
                    <w:top w:val="none" w:sz="0" w:space="8" w:color="auto"/>
                    <w:left w:val="single" w:sz="12" w:space="8" w:color="1E9E38"/>
                    <w:bottom w:val="none" w:sz="0" w:space="8" w:color="auto"/>
                    <w:right w:val="none" w:sz="0" w:space="8" w:color="auto"/>
                  </w:divBdr>
                </w:div>
              </w:divsChild>
            </w:div>
            <w:div w:id="190540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829831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11383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595413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699937513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842553393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679503827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  <w:div w:id="1013143243">
              <w:marLeft w:val="150"/>
              <w:marRight w:val="150"/>
              <w:marTop w:val="150"/>
              <w:marBottom w:val="150"/>
              <w:divBdr>
                <w:top w:val="none" w:sz="0" w:space="8" w:color="auto"/>
                <w:left w:val="single" w:sz="12" w:space="8" w:color="1E9E38"/>
                <w:bottom w:val="none" w:sz="0" w:space="8" w:color="auto"/>
                <w:right w:val="none" w:sz="0" w:space="8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limpiadnye-zadanija.ru/nemetskij-yazyk-7-8-klassy-shkolnyj-pervyj-etap-g-moskva-2016-god/" TargetMode="External"/><Relationship Id="rId13" Type="http://schemas.openxmlformats.org/officeDocument/2006/relationships/hyperlink" Target="https://olimpiadnye-zadanija.ru/nemetskij-yazyk-7-8-klassy-shkolnyj-pervyj-etap-g-moskva-2016-god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limpiadnye-zadanija.ru/nemetskij-yazyk-7-8-klassy-shkolnyj-pervyj-etap-g-moskva-2016-god/" TargetMode="External"/><Relationship Id="rId12" Type="http://schemas.openxmlformats.org/officeDocument/2006/relationships/hyperlink" Target="https://olimpiadnye-zadanija.ru/nemetskij-yazyk-7-8-klassy-shkolnyj-pervyj-etap-g-moskva-2016-god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olimpiadnye-zadanija.ru/nemetskij-yazyk-7-8-klassy-shkolnyj-pervyj-etap-g-moskva-2016-god/" TargetMode="External"/><Relationship Id="rId11" Type="http://schemas.openxmlformats.org/officeDocument/2006/relationships/hyperlink" Target="https://olimpiadnye-zadanija.ru/nemetskij-yazyk-7-8-klassy-shkolnyj-pervyj-etap-g-moskva-2016-god/" TargetMode="External"/><Relationship Id="rId5" Type="http://schemas.openxmlformats.org/officeDocument/2006/relationships/hyperlink" Target="https://olimpiadnye-zadanija.ru/nemetskij-yazyk-7-8-klassy-shkolnyj-pervyj-etap-g-moskva-2016-god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olimpiadnye-zadanija.ru/nemetskij-yazyk-7-8-klassy-shkolnyj-pervyj-etap-g-moskva-2016-go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limpiadnye-zadanija.ru/nemetskij-yazyk-7-8-klassy-shkolnyj-pervyj-etap-g-moskva-2016-god/" TargetMode="External"/><Relationship Id="rId14" Type="http://schemas.openxmlformats.org/officeDocument/2006/relationships/hyperlink" Target="https://olimpiadnye-zadanija.ru/nemetskij-yazyk-7-8-klassy-shkolnyj-pervyj-etap-g-moskva-2016-go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3322</Words>
  <Characters>18941</Characters>
  <Application>Microsoft Office Word</Application>
  <DocSecurity>0</DocSecurity>
  <Lines>157</Lines>
  <Paragraphs>44</Paragraphs>
  <ScaleCrop>false</ScaleCrop>
  <Company>Reanimator Extreme Edition</Company>
  <LinksUpToDate>false</LinksUpToDate>
  <CharactersWithSpaces>22219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AnisTP</dc:creator>
  <cp:lastModifiedBy>AnisTP</cp:lastModifiedBy>
  <cp:revision>2</cp:revision>
  <dcterms:created xsi:type="dcterms:W3CDTF">2019-10-15T18:40:00Z</dcterms:created>
  <dcterms:modified xsi:type="dcterms:W3CDTF">2019-10-15T18:41:00Z</dcterms:modified>
</cp:coreProperties>
</file>